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76C" w:rsidRDefault="006F076C" w:rsidP="000168C9">
      <w:pPr>
        <w:autoSpaceDE w:val="0"/>
        <w:autoSpaceDN w:val="0"/>
        <w:adjustRightInd w:val="0"/>
        <w:spacing w:line="276" w:lineRule="auto"/>
        <w:jc w:val="center"/>
        <w:rPr>
          <w:b/>
          <w:bCs/>
        </w:rPr>
      </w:pPr>
      <w:r>
        <w:rPr>
          <w:b/>
          <w:bCs/>
        </w:rPr>
        <w:t>АГЕНТ</w:t>
      </w:r>
      <w:r w:rsidRPr="0004788F">
        <w:rPr>
          <w:b/>
          <w:bCs/>
        </w:rPr>
        <w:t>СКИЙ ДОГОВОР № ____</w:t>
      </w:r>
    </w:p>
    <w:p w:rsidR="006F076C" w:rsidRDefault="006F076C" w:rsidP="000168C9">
      <w:pPr>
        <w:autoSpaceDE w:val="0"/>
        <w:autoSpaceDN w:val="0"/>
        <w:adjustRightInd w:val="0"/>
        <w:spacing w:line="276" w:lineRule="auto"/>
        <w:jc w:val="both"/>
        <w:rPr>
          <w:b/>
          <w:bCs/>
        </w:rPr>
      </w:pPr>
      <w:r>
        <w:rPr>
          <w:b/>
          <w:bCs/>
        </w:rPr>
        <w:tab/>
      </w:r>
      <w:r>
        <w:rPr>
          <w:b/>
          <w:bCs/>
        </w:rPr>
        <w:tab/>
      </w:r>
      <w:r>
        <w:rPr>
          <w:b/>
          <w:bCs/>
        </w:rPr>
        <w:tab/>
      </w:r>
      <w:r>
        <w:rPr>
          <w:b/>
          <w:bCs/>
        </w:rPr>
        <w:tab/>
      </w:r>
      <w:r>
        <w:rPr>
          <w:b/>
          <w:bCs/>
        </w:rPr>
        <w:tab/>
      </w:r>
    </w:p>
    <w:p w:rsidR="00426536" w:rsidRDefault="00426536" w:rsidP="000168C9">
      <w:pPr>
        <w:autoSpaceDE w:val="0"/>
        <w:autoSpaceDN w:val="0"/>
        <w:adjustRightInd w:val="0"/>
        <w:spacing w:line="276" w:lineRule="auto"/>
        <w:jc w:val="both"/>
        <w:rPr>
          <w:b/>
          <w:bCs/>
        </w:rPr>
      </w:pPr>
    </w:p>
    <w:p w:rsidR="006F076C" w:rsidRPr="00A35CFC" w:rsidRDefault="006F076C" w:rsidP="000168C9">
      <w:pPr>
        <w:autoSpaceDE w:val="0"/>
        <w:autoSpaceDN w:val="0"/>
        <w:adjustRightInd w:val="0"/>
        <w:spacing w:line="276" w:lineRule="auto"/>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735369">
        <w:rPr>
          <w:sz w:val="22"/>
          <w:szCs w:val="22"/>
        </w:rPr>
        <w:tab/>
      </w:r>
      <w:r w:rsidR="00074374">
        <w:rPr>
          <w:sz w:val="22"/>
          <w:szCs w:val="22"/>
        </w:rPr>
        <w:t xml:space="preserve"> </w:t>
      </w:r>
      <w:r w:rsidR="00455568">
        <w:rPr>
          <w:sz w:val="22"/>
          <w:szCs w:val="22"/>
        </w:rPr>
        <w:t>«</w:t>
      </w:r>
      <w:r w:rsidRPr="00A35CFC">
        <w:rPr>
          <w:sz w:val="22"/>
          <w:szCs w:val="22"/>
        </w:rPr>
        <w:t>__</w:t>
      </w:r>
      <w:r w:rsidR="00455568">
        <w:rPr>
          <w:sz w:val="22"/>
          <w:szCs w:val="22"/>
        </w:rPr>
        <w:t xml:space="preserve">» </w:t>
      </w:r>
      <w:r w:rsidRPr="00A35CFC">
        <w:rPr>
          <w:sz w:val="22"/>
          <w:szCs w:val="22"/>
        </w:rPr>
        <w:t>__________ 201_ г.</w:t>
      </w:r>
    </w:p>
    <w:p w:rsidR="006F076C" w:rsidRPr="00A35CFC" w:rsidRDefault="006F076C" w:rsidP="000168C9">
      <w:pPr>
        <w:autoSpaceDE w:val="0"/>
        <w:autoSpaceDN w:val="0"/>
        <w:adjustRightInd w:val="0"/>
        <w:spacing w:line="276" w:lineRule="auto"/>
        <w:jc w:val="both"/>
        <w:rPr>
          <w:sz w:val="22"/>
          <w:szCs w:val="22"/>
        </w:rPr>
      </w:pPr>
    </w:p>
    <w:p w:rsidR="00CE33FB" w:rsidRDefault="0068061B" w:rsidP="000168C9">
      <w:pPr>
        <w:autoSpaceDE w:val="0"/>
        <w:autoSpaceDN w:val="0"/>
        <w:adjustRightInd w:val="0"/>
        <w:spacing w:line="276" w:lineRule="auto"/>
        <w:jc w:val="both"/>
        <w:rPr>
          <w:ins w:id="0" w:author="Сеськина Елена Петровна" w:date="2017-02-16T12:04:00Z"/>
          <w:sz w:val="22"/>
          <w:szCs w:val="22"/>
        </w:rPr>
      </w:pPr>
      <w:r>
        <w:rPr>
          <w:sz w:val="22"/>
          <w:szCs w:val="22"/>
        </w:rPr>
        <w:t>Публичное</w:t>
      </w:r>
      <w:r w:rsidRPr="00B74A31">
        <w:rPr>
          <w:sz w:val="22"/>
          <w:szCs w:val="22"/>
        </w:rPr>
        <w:t xml:space="preserve"> </w:t>
      </w:r>
      <w:r w:rsidR="006F076C" w:rsidRPr="00B74A31">
        <w:rPr>
          <w:sz w:val="22"/>
          <w:szCs w:val="22"/>
        </w:rPr>
        <w:t xml:space="preserve">акционерное общество междугородной и международной электрической связи «Ростелеком», именуемое в дальнейшем </w:t>
      </w:r>
      <w:r w:rsidR="006F076C" w:rsidRPr="00B74A31">
        <w:rPr>
          <w:b/>
          <w:bCs/>
          <w:sz w:val="22"/>
          <w:szCs w:val="22"/>
        </w:rPr>
        <w:t>Принципал</w:t>
      </w:r>
      <w:r w:rsidR="006F076C" w:rsidRPr="00B74A31">
        <w:rPr>
          <w:sz w:val="22"/>
          <w:szCs w:val="22"/>
        </w:rPr>
        <w:t>, в лице _________________________</w:t>
      </w:r>
      <w:r w:rsidR="006F076C" w:rsidRPr="00CE33FB">
        <w:rPr>
          <w:color w:val="FFFFFF" w:themeColor="background1"/>
          <w:sz w:val="22"/>
          <w:szCs w:val="22"/>
          <w:rPrChange w:id="1" w:author="Сеськина Елена Петровна" w:date="2017-02-16T12:04:00Z">
            <w:rPr>
              <w:sz w:val="22"/>
              <w:szCs w:val="22"/>
            </w:rPr>
          </w:rPrChange>
        </w:rPr>
        <w:t>,</w:t>
      </w:r>
      <w:r w:rsidR="006F076C" w:rsidRPr="00B74A31">
        <w:rPr>
          <w:sz w:val="22"/>
          <w:szCs w:val="22"/>
        </w:rPr>
        <w:t xml:space="preserve"> действующего на основании ________________________, с одной стороны и</w:t>
      </w:r>
    </w:p>
    <w:p w:rsidR="006F076C" w:rsidRPr="00B74A31" w:rsidRDefault="006F076C" w:rsidP="000168C9">
      <w:pPr>
        <w:autoSpaceDE w:val="0"/>
        <w:autoSpaceDN w:val="0"/>
        <w:adjustRightInd w:val="0"/>
        <w:spacing w:line="276" w:lineRule="auto"/>
        <w:jc w:val="both"/>
        <w:rPr>
          <w:sz w:val="22"/>
          <w:szCs w:val="22"/>
        </w:rPr>
      </w:pPr>
      <w:r w:rsidRPr="00B74A31">
        <w:rPr>
          <w:sz w:val="22"/>
          <w:szCs w:val="22"/>
        </w:rPr>
        <w:t xml:space="preserve"> </w:t>
      </w:r>
      <w:del w:id="2" w:author="Сеськина Елена Петровна" w:date="2017-02-16T12:03:00Z">
        <w:r w:rsidR="00A171CB" w:rsidRPr="00CE33FB" w:rsidDel="00CE33FB">
          <w:rPr>
            <w:sz w:val="22"/>
            <w:szCs w:val="22"/>
            <w:u w:val="single"/>
            <w:rPrChange w:id="3" w:author="Сеськина Елена Петровна" w:date="2017-02-16T12:03:00Z">
              <w:rPr>
                <w:sz w:val="22"/>
                <w:szCs w:val="22"/>
              </w:rPr>
            </w:rPrChange>
          </w:rPr>
          <w:delText>Общество с ограниченной ответственностью «САННЕТ»</w:delText>
        </w:r>
      </w:del>
      <w:ins w:id="4" w:author="Сеськина Елена Петровна" w:date="2017-02-16T12:03:00Z">
        <w:r w:rsidR="00CE33FB">
          <w:rPr>
            <w:sz w:val="22"/>
            <w:szCs w:val="22"/>
            <w:u w:val="single"/>
          </w:rPr>
          <w:t xml:space="preserve">                                                                                                 </w:t>
        </w:r>
      </w:ins>
      <w:r w:rsidRPr="00B74A31">
        <w:rPr>
          <w:sz w:val="22"/>
          <w:szCs w:val="22"/>
        </w:rPr>
        <w:t>, именуемое в дальнейшем Агент,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0168C9">
      <w:pPr>
        <w:spacing w:line="276" w:lineRule="auto"/>
        <w:jc w:val="both"/>
        <w:rPr>
          <w:sz w:val="22"/>
          <w:szCs w:val="22"/>
        </w:rPr>
      </w:pPr>
    </w:p>
    <w:p w:rsidR="0012665F" w:rsidRPr="00B74A31" w:rsidRDefault="0012665F" w:rsidP="000168C9">
      <w:pPr>
        <w:spacing w:line="276" w:lineRule="auto"/>
        <w:jc w:val="both"/>
        <w:rPr>
          <w:sz w:val="22"/>
          <w:szCs w:val="22"/>
        </w:rPr>
      </w:pPr>
    </w:p>
    <w:p w:rsidR="0012665F" w:rsidRPr="00B74A31" w:rsidRDefault="00631435" w:rsidP="000168C9">
      <w:pPr>
        <w:numPr>
          <w:ilvl w:val="0"/>
          <w:numId w:val="2"/>
        </w:numPr>
        <w:spacing w:line="276" w:lineRule="auto"/>
        <w:ind w:left="0" w:firstLine="0"/>
        <w:jc w:val="both"/>
        <w:rPr>
          <w:b/>
          <w:sz w:val="22"/>
          <w:szCs w:val="22"/>
        </w:rPr>
      </w:pPr>
      <w:r w:rsidRPr="00B74A31">
        <w:rPr>
          <w:b/>
          <w:sz w:val="22"/>
          <w:szCs w:val="22"/>
        </w:rPr>
        <w:t>ТЕРМИНЫ И ОПРЕДЕЛЕНИЯ</w:t>
      </w:r>
    </w:p>
    <w:p w:rsidR="00526B21" w:rsidRPr="00B74A31" w:rsidRDefault="00526B21" w:rsidP="000168C9">
      <w:pPr>
        <w:spacing w:line="276" w:lineRule="auto"/>
        <w:jc w:val="both"/>
        <w:rPr>
          <w:b/>
          <w:sz w:val="22"/>
          <w:szCs w:val="22"/>
        </w:rPr>
      </w:pPr>
    </w:p>
    <w:p w:rsidR="00135042" w:rsidRPr="00B74A31" w:rsidRDefault="00135042" w:rsidP="000168C9">
      <w:pPr>
        <w:spacing w:line="276" w:lineRule="auto"/>
        <w:ind w:left="720"/>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B74A31" w:rsidRDefault="009B057E" w:rsidP="000168C9">
      <w:pPr>
        <w:numPr>
          <w:ilvl w:val="1"/>
          <w:numId w:val="3"/>
        </w:numPr>
        <w:tabs>
          <w:tab w:val="left" w:pos="720"/>
        </w:tabs>
        <w:spacing w:line="276" w:lineRule="auto"/>
        <w:ind w:left="720" w:hanging="72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46357C">
        <w:rPr>
          <w:sz w:val="22"/>
          <w:szCs w:val="22"/>
        </w:rPr>
        <w:t>Клиентом</w:t>
      </w:r>
      <w:r w:rsidR="000E26A5" w:rsidRPr="00B74A31">
        <w:rPr>
          <w:sz w:val="22"/>
          <w:szCs w:val="22"/>
        </w:rPr>
        <w:t xml:space="preserve"> для целей последующего оказания Услуг.</w:t>
      </w:r>
    </w:p>
    <w:p w:rsidR="0016731A" w:rsidRPr="00B74A31" w:rsidRDefault="00135042" w:rsidP="000168C9">
      <w:pPr>
        <w:numPr>
          <w:ilvl w:val="1"/>
          <w:numId w:val="3"/>
        </w:numPr>
        <w:tabs>
          <w:tab w:val="left" w:pos="720"/>
        </w:tabs>
        <w:spacing w:line="276" w:lineRule="auto"/>
        <w:ind w:left="720" w:hanging="72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BA53E1">
        <w:rPr>
          <w:sz w:val="22"/>
          <w:szCs w:val="22"/>
        </w:rPr>
        <w:t>и</w:t>
      </w:r>
      <w:r w:rsidRPr="00B74A31">
        <w:rPr>
          <w:sz w:val="22"/>
          <w:szCs w:val="22"/>
        </w:rPr>
        <w:t xml:space="preserve">зменениями, </w:t>
      </w:r>
      <w:r w:rsidR="00BA53E1">
        <w:rPr>
          <w:sz w:val="22"/>
          <w:szCs w:val="22"/>
        </w:rPr>
        <w:t>д</w:t>
      </w:r>
      <w:r w:rsidRPr="00B74A31">
        <w:rPr>
          <w:sz w:val="22"/>
          <w:szCs w:val="22"/>
        </w:rPr>
        <w:t xml:space="preserve">ополнениями и </w:t>
      </w:r>
      <w:r w:rsidR="00BA53E1">
        <w:rPr>
          <w:sz w:val="22"/>
          <w:szCs w:val="22"/>
        </w:rPr>
        <w:t>д</w:t>
      </w:r>
      <w:r w:rsidRPr="00B74A31">
        <w:rPr>
          <w:sz w:val="22"/>
          <w:szCs w:val="22"/>
        </w:rPr>
        <w:t>ополнительными соглашениями к нему</w:t>
      </w:r>
      <w:r w:rsidR="0016731A" w:rsidRPr="00B74A31">
        <w:rPr>
          <w:sz w:val="22"/>
          <w:szCs w:val="22"/>
        </w:rPr>
        <w:t>.</w:t>
      </w:r>
    </w:p>
    <w:p w:rsidR="00D43333" w:rsidRPr="00B74A31" w:rsidRDefault="009B057E" w:rsidP="000168C9">
      <w:pPr>
        <w:numPr>
          <w:ilvl w:val="1"/>
          <w:numId w:val="3"/>
        </w:numPr>
        <w:tabs>
          <w:tab w:val="left" w:pos="720"/>
        </w:tabs>
        <w:spacing w:line="276" w:lineRule="auto"/>
        <w:ind w:left="720" w:hanging="720"/>
        <w:jc w:val="both"/>
        <w:rPr>
          <w:sz w:val="22"/>
          <w:szCs w:val="22"/>
        </w:rPr>
      </w:pPr>
      <w:r w:rsidRPr="00B74A31">
        <w:rPr>
          <w:b/>
          <w:sz w:val="22"/>
          <w:szCs w:val="22"/>
        </w:rPr>
        <w:t>«</w:t>
      </w:r>
      <w:r w:rsidR="00CD1765" w:rsidRPr="00B74A31">
        <w:rPr>
          <w:b/>
          <w:sz w:val="22"/>
          <w:szCs w:val="22"/>
        </w:rPr>
        <w:t>Заявление</w:t>
      </w:r>
      <w:r w:rsidRPr="00B74A31">
        <w:rPr>
          <w:b/>
          <w:sz w:val="22"/>
          <w:szCs w:val="22"/>
        </w:rPr>
        <w:t>»</w:t>
      </w:r>
      <w:r w:rsidR="00CD1765" w:rsidRPr="00B74A31">
        <w:rPr>
          <w:b/>
          <w:sz w:val="22"/>
          <w:szCs w:val="22"/>
        </w:rPr>
        <w:t xml:space="preserve"> – </w:t>
      </w:r>
      <w:r w:rsidR="00CD1765" w:rsidRPr="00B74A31">
        <w:rPr>
          <w:sz w:val="22"/>
          <w:szCs w:val="22"/>
        </w:rPr>
        <w:t>означает письменное 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FD4960">
        <w:rPr>
          <w:sz w:val="22"/>
          <w:szCs w:val="22"/>
        </w:rPr>
        <w:t xml:space="preserve">Абонентский </w:t>
      </w:r>
      <w:r w:rsidR="00D07D77" w:rsidRPr="00B74A31">
        <w:rPr>
          <w:sz w:val="22"/>
          <w:szCs w:val="22"/>
        </w:rPr>
        <w:t>договор</w:t>
      </w:r>
    </w:p>
    <w:p w:rsidR="0016731A" w:rsidRPr="00B74A31" w:rsidRDefault="009B057E" w:rsidP="000168C9">
      <w:pPr>
        <w:numPr>
          <w:ilvl w:val="1"/>
          <w:numId w:val="3"/>
        </w:numPr>
        <w:tabs>
          <w:tab w:val="left" w:pos="720"/>
        </w:tabs>
        <w:spacing w:line="276" w:lineRule="auto"/>
        <w:ind w:left="720" w:hanging="72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9801B8">
        <w:rPr>
          <w:sz w:val="22"/>
          <w:szCs w:val="22"/>
        </w:rPr>
        <w:t xml:space="preserve"> юридическое лицо</w:t>
      </w:r>
      <w:r w:rsidR="002912FC">
        <w:rPr>
          <w:sz w:val="22"/>
          <w:szCs w:val="22"/>
        </w:rPr>
        <w:t>,</w:t>
      </w:r>
      <w:r w:rsidR="009801B8">
        <w:rPr>
          <w:sz w:val="22"/>
          <w:szCs w:val="22"/>
        </w:rPr>
        <w:t xml:space="preserve"> в отношении которого Агентом выполняются все или некоторые из агентских поручений, предусмотренных Приложением № 1 настоящего Договора.</w:t>
      </w:r>
    </w:p>
    <w:p w:rsidR="0016731A" w:rsidRPr="00B74A31" w:rsidRDefault="0016731A" w:rsidP="000168C9">
      <w:pPr>
        <w:numPr>
          <w:ilvl w:val="1"/>
          <w:numId w:val="3"/>
        </w:numPr>
        <w:tabs>
          <w:tab w:val="left" w:pos="720"/>
        </w:tabs>
        <w:spacing w:line="276" w:lineRule="auto"/>
        <w:ind w:left="720" w:hanging="72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B74A31" w:rsidRDefault="0016731A" w:rsidP="000168C9">
      <w:pPr>
        <w:numPr>
          <w:ilvl w:val="1"/>
          <w:numId w:val="3"/>
        </w:numPr>
        <w:tabs>
          <w:tab w:val="left" w:pos="720"/>
        </w:tabs>
        <w:spacing w:line="276" w:lineRule="auto"/>
        <w:ind w:left="720" w:hanging="720"/>
        <w:jc w:val="both"/>
        <w:rPr>
          <w:b/>
          <w:sz w:val="22"/>
          <w:szCs w:val="22"/>
        </w:rPr>
      </w:pPr>
      <w:r w:rsidRPr="00B74A31">
        <w:rPr>
          <w:b/>
          <w:sz w:val="22"/>
          <w:szCs w:val="22"/>
        </w:rPr>
        <w:t xml:space="preserve">«Расчетный период» </w:t>
      </w:r>
      <w:r w:rsidR="006F2260" w:rsidRPr="00B74A31">
        <w:rPr>
          <w:b/>
          <w:sz w:val="22"/>
          <w:szCs w:val="22"/>
        </w:rPr>
        <w:t>–</w:t>
      </w:r>
      <w:r w:rsidRPr="00B74A31">
        <w:rPr>
          <w:b/>
          <w:sz w:val="22"/>
          <w:szCs w:val="22"/>
        </w:rPr>
        <w:t xml:space="preserve"> </w:t>
      </w:r>
      <w:r w:rsidR="009B057E" w:rsidRPr="00B74A31">
        <w:rPr>
          <w:sz w:val="22"/>
          <w:szCs w:val="22"/>
        </w:rPr>
        <w:t>к</w:t>
      </w:r>
      <w:r w:rsidR="00BC7793">
        <w:rPr>
          <w:sz w:val="22"/>
          <w:szCs w:val="22"/>
        </w:rPr>
        <w:t xml:space="preserve">алендарный месяц, следующий за </w:t>
      </w:r>
      <w:r w:rsidR="009B057E" w:rsidRPr="00B74A31">
        <w:rPr>
          <w:sz w:val="22"/>
          <w:szCs w:val="22"/>
        </w:rPr>
        <w:t>Отчетным периодом.</w:t>
      </w:r>
    </w:p>
    <w:p w:rsidR="007B0BB4" w:rsidRPr="00B74A31" w:rsidRDefault="007B0BB4" w:rsidP="000168C9">
      <w:pPr>
        <w:numPr>
          <w:ilvl w:val="1"/>
          <w:numId w:val="3"/>
        </w:numPr>
        <w:tabs>
          <w:tab w:val="left" w:pos="720"/>
        </w:tabs>
        <w:spacing w:line="276" w:lineRule="auto"/>
        <w:ind w:left="720" w:hanging="720"/>
        <w:jc w:val="both"/>
        <w:rPr>
          <w:b/>
          <w:sz w:val="22"/>
          <w:szCs w:val="22"/>
        </w:rPr>
      </w:pPr>
      <w:r w:rsidRPr="00B74A31">
        <w:rPr>
          <w:b/>
          <w:sz w:val="22"/>
          <w:szCs w:val="22"/>
        </w:rPr>
        <w:t>«Тариф»</w:t>
      </w:r>
      <w:r w:rsidRPr="00B74A31">
        <w:rPr>
          <w:sz w:val="22"/>
          <w:szCs w:val="22"/>
        </w:rPr>
        <w:t xml:space="preserve"> </w:t>
      </w:r>
      <w:r w:rsidR="00D51EF3" w:rsidRPr="00B74A31">
        <w:rPr>
          <w:b/>
          <w:sz w:val="22"/>
          <w:szCs w:val="22"/>
        </w:rPr>
        <w:t>–</w:t>
      </w:r>
      <w:r w:rsidR="00D51E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26536" w:rsidRPr="00423880" w:rsidRDefault="00153C9B" w:rsidP="00423880">
      <w:pPr>
        <w:numPr>
          <w:ilvl w:val="1"/>
          <w:numId w:val="3"/>
        </w:numPr>
        <w:tabs>
          <w:tab w:val="left" w:pos="720"/>
        </w:tabs>
        <w:spacing w:line="276" w:lineRule="auto"/>
        <w:ind w:left="720" w:hanging="720"/>
        <w:jc w:val="both"/>
        <w:rPr>
          <w:b/>
          <w:i/>
          <w:iCs/>
          <w:sz w:val="22"/>
          <w:szCs w:val="22"/>
        </w:rPr>
      </w:pPr>
      <w:r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68061B">
        <w:rPr>
          <w:sz w:val="22"/>
          <w:szCs w:val="22"/>
        </w:rPr>
        <w:t>П</w:t>
      </w:r>
      <w:r w:rsidR="0068061B" w:rsidRPr="000B19A5">
        <w:rPr>
          <w:sz w:val="22"/>
          <w:szCs w:val="22"/>
        </w:rPr>
        <w:t xml:space="preserve">АО </w:t>
      </w:r>
      <w:r w:rsidR="00B97382" w:rsidRPr="000B19A5">
        <w:rPr>
          <w:sz w:val="22"/>
          <w:szCs w:val="22"/>
        </w:rPr>
        <w:t xml:space="preserve">«Ростелеком» Клиентам </w:t>
      </w:r>
      <w:r w:rsidR="00426536" w:rsidRPr="00423880">
        <w:rPr>
          <w:sz w:val="22"/>
          <w:szCs w:val="22"/>
        </w:rPr>
        <w:t xml:space="preserve">Услуги частных виртуальных сетей (VPN) </w:t>
      </w:r>
    </w:p>
    <w:p w:rsidR="004912E8" w:rsidRPr="009019EA" w:rsidRDefault="00426536" w:rsidP="00423880">
      <w:pPr>
        <w:autoSpaceDE w:val="0"/>
        <w:autoSpaceDN w:val="0"/>
        <w:adjustRightInd w:val="0"/>
        <w:spacing w:line="276" w:lineRule="auto"/>
        <w:ind w:left="465"/>
        <w:jc w:val="both"/>
        <w:rPr>
          <w:i/>
          <w:sz w:val="22"/>
          <w:szCs w:val="22"/>
        </w:rPr>
      </w:pPr>
      <w:r w:rsidRPr="000168C9">
        <w:rPr>
          <w:sz w:val="22"/>
          <w:szCs w:val="22"/>
        </w:rPr>
        <w:t xml:space="preserve">     </w:t>
      </w:r>
      <w:r w:rsidR="009801B8" w:rsidRPr="00B74A31" w:rsidDel="009801B8">
        <w:rPr>
          <w:b/>
          <w:sz w:val="22"/>
          <w:szCs w:val="22"/>
        </w:rPr>
        <w:t xml:space="preserve"> </w:t>
      </w:r>
      <w:r w:rsidR="004912E8">
        <w:rPr>
          <w:b/>
          <w:sz w:val="22"/>
          <w:szCs w:val="22"/>
        </w:rPr>
        <w:t xml:space="preserve">«Начисленный доход» - </w:t>
      </w:r>
      <w:r w:rsidR="009801B8" w:rsidRPr="009019EA">
        <w:rPr>
          <w:sz w:val="22"/>
          <w:szCs w:val="22"/>
        </w:rPr>
        <w:t>денежные средства, котор</w:t>
      </w:r>
      <w:r w:rsidR="009801B8">
        <w:rPr>
          <w:sz w:val="22"/>
          <w:szCs w:val="22"/>
        </w:rPr>
        <w:t xml:space="preserve">ые должны быть уплачены Клиентами Принципалу за оказанные Услуги. </w:t>
      </w:r>
    </w:p>
    <w:p w:rsidR="00FA0357" w:rsidRPr="00CA570D" w:rsidRDefault="00FA0357" w:rsidP="000168C9">
      <w:pPr>
        <w:numPr>
          <w:ilvl w:val="1"/>
          <w:numId w:val="3"/>
        </w:numPr>
        <w:tabs>
          <w:tab w:val="left" w:pos="720"/>
        </w:tabs>
        <w:spacing w:line="276" w:lineRule="auto"/>
        <w:ind w:left="720" w:hanging="720"/>
        <w:jc w:val="both"/>
        <w:rPr>
          <w:b/>
          <w:i/>
          <w:sz w:val="22"/>
          <w:szCs w:val="22"/>
        </w:rPr>
      </w:pPr>
      <w:r>
        <w:rPr>
          <w:b/>
          <w:sz w:val="22"/>
          <w:szCs w:val="22"/>
        </w:rPr>
        <w:t xml:space="preserve">«План продаж» - </w:t>
      </w:r>
      <w:r w:rsidR="004912E8" w:rsidRPr="009019EA">
        <w:rPr>
          <w:sz w:val="22"/>
          <w:szCs w:val="22"/>
        </w:rPr>
        <w:t>сумма Начисленного дохода</w:t>
      </w:r>
      <w:r w:rsidR="009801B8">
        <w:rPr>
          <w:sz w:val="22"/>
          <w:szCs w:val="22"/>
        </w:rPr>
        <w:t>, предполагаемая Принципалом к получению в соответствующем Отчетном периоде от Клиентов.</w:t>
      </w:r>
      <w:r w:rsidR="004912E8">
        <w:rPr>
          <w:b/>
          <w:sz w:val="22"/>
          <w:szCs w:val="22"/>
        </w:rPr>
        <w:t xml:space="preserve"> </w:t>
      </w:r>
    </w:p>
    <w:p w:rsidR="00CA570D" w:rsidRPr="00CE1B7C" w:rsidRDefault="00CA570D" w:rsidP="000168C9">
      <w:pPr>
        <w:tabs>
          <w:tab w:val="left" w:pos="720"/>
        </w:tabs>
        <w:spacing w:line="276" w:lineRule="auto"/>
        <w:jc w:val="both"/>
        <w:rPr>
          <w:b/>
          <w:i/>
          <w:sz w:val="22"/>
          <w:szCs w:val="22"/>
        </w:rPr>
      </w:pPr>
    </w:p>
    <w:p w:rsidR="00135042" w:rsidRPr="00B74A31" w:rsidRDefault="00631435" w:rsidP="000168C9">
      <w:pPr>
        <w:numPr>
          <w:ilvl w:val="0"/>
          <w:numId w:val="2"/>
        </w:numPr>
        <w:spacing w:line="276" w:lineRule="auto"/>
        <w:ind w:left="0" w:firstLine="0"/>
        <w:jc w:val="both"/>
        <w:rPr>
          <w:b/>
          <w:sz w:val="22"/>
          <w:szCs w:val="22"/>
        </w:rPr>
      </w:pPr>
      <w:r w:rsidRPr="00B74A31">
        <w:rPr>
          <w:b/>
          <w:sz w:val="22"/>
          <w:szCs w:val="22"/>
        </w:rPr>
        <w:t>ПРЕДМЕТ ДОГОВОРА</w:t>
      </w:r>
    </w:p>
    <w:p w:rsidR="00526B21" w:rsidRPr="00B74A31" w:rsidRDefault="00526B21" w:rsidP="000168C9">
      <w:pPr>
        <w:spacing w:line="276" w:lineRule="auto"/>
        <w:jc w:val="both"/>
        <w:rPr>
          <w:b/>
          <w:sz w:val="22"/>
          <w:szCs w:val="22"/>
        </w:rPr>
      </w:pPr>
    </w:p>
    <w:p w:rsidR="0012665F" w:rsidRPr="005E48CD" w:rsidRDefault="00957C63" w:rsidP="000168C9">
      <w:pPr>
        <w:numPr>
          <w:ilvl w:val="1"/>
          <w:numId w:val="2"/>
        </w:numPr>
        <w:tabs>
          <w:tab w:val="left" w:pos="720"/>
        </w:tabs>
        <w:spacing w:line="276" w:lineRule="auto"/>
        <w:ind w:left="720" w:hanging="72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9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1B6B73">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(Приложение №</w:t>
      </w:r>
      <w:r w:rsidR="0066019D">
        <w:rPr>
          <w:sz w:val="22"/>
          <w:szCs w:val="22"/>
        </w:rPr>
        <w:t>3</w:t>
      </w:r>
      <w:r w:rsidR="00735369">
        <w:rPr>
          <w:sz w:val="22"/>
          <w:szCs w:val="22"/>
        </w:rPr>
        <w:t xml:space="preserve"> к настоящему Договору</w:t>
      </w:r>
      <w:r w:rsidR="00734861" w:rsidRPr="005E48CD">
        <w:rPr>
          <w:sz w:val="22"/>
          <w:szCs w:val="22"/>
        </w:rPr>
        <w:t>)</w:t>
      </w:r>
      <w:r w:rsidR="00A5144F">
        <w:rPr>
          <w:sz w:val="22"/>
          <w:szCs w:val="22"/>
        </w:rPr>
        <w:t>.</w:t>
      </w:r>
    </w:p>
    <w:p w:rsidR="00896018" w:rsidRPr="005E48CD" w:rsidRDefault="00896018" w:rsidP="000168C9">
      <w:pPr>
        <w:numPr>
          <w:ilvl w:val="1"/>
          <w:numId w:val="2"/>
        </w:numPr>
        <w:tabs>
          <w:tab w:val="left" w:pos="720"/>
        </w:tabs>
        <w:spacing w:line="276" w:lineRule="auto"/>
        <w:ind w:left="720" w:hanging="72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0168C9">
      <w:pPr>
        <w:tabs>
          <w:tab w:val="left" w:pos="0"/>
        </w:tabs>
        <w:spacing w:line="276" w:lineRule="auto"/>
        <w:jc w:val="both"/>
        <w:rPr>
          <w:sz w:val="22"/>
          <w:szCs w:val="22"/>
        </w:rPr>
      </w:pPr>
    </w:p>
    <w:p w:rsidR="0012665F" w:rsidRDefault="00631435" w:rsidP="000168C9">
      <w:pPr>
        <w:numPr>
          <w:ilvl w:val="0"/>
          <w:numId w:val="2"/>
        </w:numPr>
        <w:spacing w:line="276" w:lineRule="auto"/>
        <w:ind w:left="0" w:firstLine="0"/>
        <w:jc w:val="both"/>
        <w:rPr>
          <w:b/>
          <w:sz w:val="22"/>
          <w:szCs w:val="22"/>
        </w:rPr>
      </w:pPr>
      <w:r w:rsidRPr="00B74A31">
        <w:rPr>
          <w:b/>
          <w:sz w:val="22"/>
          <w:szCs w:val="22"/>
        </w:rPr>
        <w:t>ПРАВА И ОБЯЗАННОСТИ СТОРОН</w:t>
      </w:r>
    </w:p>
    <w:p w:rsidR="00526B21" w:rsidRPr="00B74A31" w:rsidRDefault="00526B21" w:rsidP="000168C9">
      <w:pPr>
        <w:spacing w:line="276" w:lineRule="auto"/>
        <w:jc w:val="both"/>
        <w:rPr>
          <w:b/>
          <w:sz w:val="22"/>
          <w:szCs w:val="22"/>
        </w:rPr>
      </w:pPr>
    </w:p>
    <w:p w:rsidR="0012665F" w:rsidRPr="00B74A31" w:rsidRDefault="0012665F" w:rsidP="000168C9">
      <w:pPr>
        <w:numPr>
          <w:ilvl w:val="1"/>
          <w:numId w:val="2"/>
        </w:numPr>
        <w:spacing w:line="276" w:lineRule="auto"/>
        <w:ind w:left="720" w:hanging="720"/>
        <w:jc w:val="both"/>
        <w:rPr>
          <w:b/>
          <w:sz w:val="22"/>
          <w:szCs w:val="22"/>
        </w:rPr>
      </w:pPr>
      <w:r w:rsidRPr="00B74A31">
        <w:rPr>
          <w:b/>
          <w:sz w:val="22"/>
          <w:szCs w:val="22"/>
        </w:rPr>
        <w:lastRenderedPageBreak/>
        <w:t>Агент обяз</w:t>
      </w:r>
      <w:r w:rsidR="00C523FD" w:rsidRPr="00B74A31">
        <w:rPr>
          <w:b/>
          <w:sz w:val="22"/>
          <w:szCs w:val="22"/>
        </w:rPr>
        <w:t>уется</w:t>
      </w:r>
      <w:r w:rsidR="00414BC3" w:rsidRPr="00B74A31">
        <w:rPr>
          <w:b/>
          <w:sz w:val="22"/>
          <w:szCs w:val="22"/>
        </w:rPr>
        <w:t>:</w:t>
      </w:r>
    </w:p>
    <w:p w:rsidR="00A14F39" w:rsidRDefault="00A14F39" w:rsidP="000168C9">
      <w:pPr>
        <w:numPr>
          <w:ilvl w:val="2"/>
          <w:numId w:val="2"/>
        </w:numPr>
        <w:spacing w:line="276" w:lineRule="auto"/>
        <w:jc w:val="both"/>
        <w:rPr>
          <w:sz w:val="22"/>
          <w:szCs w:val="22"/>
        </w:rPr>
      </w:pPr>
      <w:r w:rsidRPr="00B74A31">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B21943">
        <w:rPr>
          <w:sz w:val="22"/>
          <w:szCs w:val="22"/>
        </w:rPr>
        <w:t xml:space="preserve">одействия Сторон, изложенным в </w:t>
      </w:r>
      <w:r w:rsidRPr="00B74A31">
        <w:rPr>
          <w:sz w:val="22"/>
          <w:szCs w:val="22"/>
        </w:rPr>
        <w:t>Приложении №</w:t>
      </w:r>
      <w:r w:rsidR="00AC72C7">
        <w:rPr>
          <w:sz w:val="22"/>
          <w:szCs w:val="22"/>
        </w:rPr>
        <w:t>3</w:t>
      </w:r>
      <w:r w:rsidRPr="00B74A31">
        <w:rPr>
          <w:sz w:val="22"/>
          <w:szCs w:val="22"/>
        </w:rPr>
        <w:t xml:space="preserve"> к настоящему Договору.</w:t>
      </w:r>
    </w:p>
    <w:p w:rsidR="00763E9D" w:rsidRPr="00D318FA" w:rsidRDefault="006507E7" w:rsidP="000168C9">
      <w:pPr>
        <w:numPr>
          <w:ilvl w:val="2"/>
          <w:numId w:val="2"/>
        </w:numPr>
        <w:spacing w:line="276" w:lineRule="auto"/>
        <w:jc w:val="both"/>
        <w:rPr>
          <w:sz w:val="22"/>
          <w:szCs w:val="22"/>
        </w:rPr>
      </w:pPr>
      <w:r w:rsidRPr="00D318FA">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5F1A1C">
        <w:rPr>
          <w:sz w:val="22"/>
          <w:szCs w:val="22"/>
        </w:rPr>
        <w:t>ой</w:t>
      </w:r>
      <w:r w:rsidRPr="00D318FA">
        <w:rPr>
          <w:sz w:val="22"/>
          <w:szCs w:val="22"/>
        </w:rPr>
        <w:t xml:space="preserve"> </w:t>
      </w:r>
      <w:r w:rsidR="008D19B0">
        <w:rPr>
          <w:sz w:val="22"/>
          <w:szCs w:val="22"/>
        </w:rPr>
        <w:t xml:space="preserve">Агенту </w:t>
      </w:r>
      <w:r w:rsidRPr="00D318FA">
        <w:rPr>
          <w:sz w:val="22"/>
          <w:szCs w:val="22"/>
        </w:rPr>
        <w:t>доверенност</w:t>
      </w:r>
      <w:r w:rsidR="005F1A1C">
        <w:rPr>
          <w:sz w:val="22"/>
          <w:szCs w:val="22"/>
        </w:rPr>
        <w:t>ью</w:t>
      </w:r>
      <w:r w:rsidRPr="00D318FA">
        <w:rPr>
          <w:sz w:val="22"/>
          <w:szCs w:val="22"/>
        </w:rPr>
        <w:t>, соблюдать положения лицензий Принципала и нормативно-правовых актов Российской Федерации в области связи.</w:t>
      </w:r>
    </w:p>
    <w:p w:rsidR="00A14F39" w:rsidRPr="00D318FA" w:rsidRDefault="00A14F39" w:rsidP="000168C9">
      <w:pPr>
        <w:numPr>
          <w:ilvl w:val="2"/>
          <w:numId w:val="2"/>
        </w:numPr>
        <w:spacing w:line="276" w:lineRule="auto"/>
        <w:jc w:val="both"/>
        <w:rPr>
          <w:sz w:val="22"/>
          <w:szCs w:val="22"/>
        </w:rPr>
      </w:pPr>
      <w:r w:rsidRPr="00D318FA">
        <w:rPr>
          <w:sz w:val="22"/>
          <w:szCs w:val="22"/>
        </w:rPr>
        <w:t>Обеспечить все условия для осуществления Принципалом контроля соответствия действий Агента условиям Договора</w:t>
      </w:r>
      <w:r w:rsidR="0014248B" w:rsidRPr="00D318FA">
        <w:rPr>
          <w:sz w:val="22"/>
          <w:szCs w:val="22"/>
        </w:rPr>
        <w:t>.</w:t>
      </w:r>
    </w:p>
    <w:p w:rsidR="00A14F39" w:rsidRPr="00B74A31" w:rsidRDefault="000E1A4D" w:rsidP="000168C9">
      <w:pPr>
        <w:numPr>
          <w:ilvl w:val="2"/>
          <w:numId w:val="2"/>
        </w:numPr>
        <w:spacing w:line="276" w:lineRule="auto"/>
        <w:jc w:val="both"/>
        <w:rPr>
          <w:sz w:val="22"/>
          <w:szCs w:val="22"/>
        </w:rPr>
      </w:pPr>
      <w:r w:rsidRPr="00D318FA">
        <w:rPr>
          <w:sz w:val="22"/>
          <w:szCs w:val="22"/>
        </w:rPr>
        <w:t>Предоставлять документы, подтверждающие полномочия лиц, которые будут подписыва</w:t>
      </w:r>
      <w:r w:rsidR="000A411C">
        <w:rPr>
          <w:sz w:val="22"/>
          <w:szCs w:val="22"/>
        </w:rPr>
        <w:t>ть</w:t>
      </w:r>
      <w:r w:rsidRPr="00D318FA">
        <w:rPr>
          <w:sz w:val="22"/>
          <w:szCs w:val="22"/>
        </w:rPr>
        <w:t xml:space="preserve"> счета-</w:t>
      </w:r>
      <w:r>
        <w:rPr>
          <w:sz w:val="22"/>
          <w:szCs w:val="22"/>
        </w:rPr>
        <w:t>фактуры (заверенные надлежащим образом</w:t>
      </w:r>
      <w:r w:rsidR="006564C6">
        <w:rPr>
          <w:sz w:val="22"/>
          <w:szCs w:val="22"/>
        </w:rPr>
        <w:t xml:space="preserve">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w:t>
      </w:r>
      <w:r w:rsidR="00F37D77">
        <w:rPr>
          <w:sz w:val="22"/>
          <w:szCs w:val="22"/>
        </w:rPr>
        <w:t>ечня лиц, имеющих право</w:t>
      </w:r>
      <w:r w:rsidR="006564C6">
        <w:rPr>
          <w:sz w:val="22"/>
          <w:szCs w:val="22"/>
        </w:rPr>
        <w:t xml:space="preserve"> подписи счетов-фактур. </w:t>
      </w:r>
    </w:p>
    <w:p w:rsidR="008F13D4" w:rsidRPr="00B74A31" w:rsidRDefault="008F13D4" w:rsidP="000168C9">
      <w:pPr>
        <w:widowControl w:val="0"/>
        <w:numPr>
          <w:ilvl w:val="2"/>
          <w:numId w:val="2"/>
        </w:numPr>
        <w:shd w:val="clear" w:color="auto" w:fill="FFFFFF"/>
        <w:autoSpaceDE w:val="0"/>
        <w:autoSpaceDN w:val="0"/>
        <w:adjustRightInd w:val="0"/>
        <w:spacing w:line="276" w:lineRule="auto"/>
        <w:jc w:val="both"/>
        <w:rPr>
          <w:sz w:val="22"/>
          <w:szCs w:val="22"/>
        </w:rPr>
      </w:pPr>
      <w:r w:rsidRPr="00B74A31">
        <w:rPr>
          <w:sz w:val="22"/>
          <w:szCs w:val="22"/>
        </w:rPr>
        <w:t>Предоставлять Принципалу Отчет Агента об исполнении поручения по форме, установленной в Приложении №</w:t>
      </w:r>
      <w:r w:rsidR="00D05857">
        <w:rPr>
          <w:sz w:val="22"/>
          <w:szCs w:val="22"/>
        </w:rPr>
        <w:t>8</w:t>
      </w:r>
      <w:r w:rsidRPr="00B74A31">
        <w:rPr>
          <w:sz w:val="22"/>
          <w:szCs w:val="22"/>
        </w:rPr>
        <w:t xml:space="preserve"> к настоящему Договору, в сроки и на условиях, предусмотренных настоящим Договором.</w:t>
      </w:r>
    </w:p>
    <w:p w:rsidR="005F5AE4" w:rsidRPr="00B74A31" w:rsidRDefault="001948E7" w:rsidP="000168C9">
      <w:pPr>
        <w:numPr>
          <w:ilvl w:val="2"/>
          <w:numId w:val="2"/>
        </w:numPr>
        <w:spacing w:line="276" w:lineRule="auto"/>
        <w:jc w:val="both"/>
        <w:rPr>
          <w:sz w:val="22"/>
          <w:szCs w:val="22"/>
        </w:rPr>
      </w:pPr>
      <w:r>
        <w:rPr>
          <w:sz w:val="22"/>
          <w:szCs w:val="22"/>
        </w:rPr>
        <w:t xml:space="preserve">Информировать Клиентов об Услугах, об условиях заключения Абонентских договоров, о правилах пользования Услугами, о Тарифах и др. </w:t>
      </w:r>
      <w:r w:rsidR="005F5AE4" w:rsidRPr="00B74A31">
        <w:rPr>
          <w:sz w:val="22"/>
          <w:szCs w:val="22"/>
        </w:rPr>
        <w:t>При исполнении по</w:t>
      </w:r>
      <w:r w:rsidR="000F6616">
        <w:rPr>
          <w:sz w:val="22"/>
          <w:szCs w:val="22"/>
        </w:rPr>
        <w:t>ручен</w:t>
      </w:r>
      <w:r w:rsidR="005F5AE4" w:rsidRPr="00B74A31">
        <w:rPr>
          <w:sz w:val="22"/>
          <w:szCs w:val="22"/>
        </w:rPr>
        <w:t xml:space="preserve">ий </w:t>
      </w:r>
      <w:r w:rsidR="00D60B60">
        <w:rPr>
          <w:sz w:val="22"/>
          <w:szCs w:val="22"/>
        </w:rPr>
        <w:t>Принципала</w:t>
      </w:r>
      <w:r w:rsidR="00D60B60" w:rsidRPr="00B74A31">
        <w:rPr>
          <w:sz w:val="22"/>
          <w:szCs w:val="22"/>
        </w:rPr>
        <w:t xml:space="preserve"> </w:t>
      </w:r>
      <w:r w:rsidR="005F5AE4" w:rsidRPr="00B74A31">
        <w:rPr>
          <w:sz w:val="22"/>
          <w:szCs w:val="22"/>
        </w:rPr>
        <w:t>не допускать предоставления неточных или недостоверных сведений о качестве и характере Услуг, предоставляемых Принципалом.</w:t>
      </w:r>
    </w:p>
    <w:p w:rsidR="005F5AE4" w:rsidRPr="00B74A31" w:rsidRDefault="005F5AE4" w:rsidP="000168C9">
      <w:pPr>
        <w:numPr>
          <w:ilvl w:val="2"/>
          <w:numId w:val="2"/>
        </w:numPr>
        <w:spacing w:line="276" w:lineRule="auto"/>
        <w:jc w:val="both"/>
        <w:rPr>
          <w:sz w:val="22"/>
          <w:szCs w:val="22"/>
        </w:rPr>
      </w:pPr>
      <w:r w:rsidRPr="00B74A31">
        <w:rPr>
          <w:sz w:val="22"/>
          <w:szCs w:val="22"/>
        </w:rPr>
        <w:t>Обеспечить необходимый у</w:t>
      </w:r>
      <w:r w:rsidR="00B21943">
        <w:rPr>
          <w:sz w:val="22"/>
          <w:szCs w:val="22"/>
        </w:rPr>
        <w:t>ровень компетентности персонала</w:t>
      </w:r>
      <w:r w:rsidRPr="00B74A31">
        <w:rPr>
          <w:sz w:val="22"/>
          <w:szCs w:val="22"/>
        </w:rPr>
        <w:t xml:space="preserve"> для грамотного и качественного обслуживания Клиентов в соответствии с функционалом. Своевременно доводить до персонала документированные процедуры</w:t>
      </w:r>
      <w:r w:rsidR="00232157">
        <w:rPr>
          <w:sz w:val="22"/>
          <w:szCs w:val="22"/>
        </w:rPr>
        <w:t xml:space="preserve">, </w:t>
      </w:r>
      <w:r w:rsidR="00232157" w:rsidRPr="00232157">
        <w:rPr>
          <w:sz w:val="22"/>
          <w:szCs w:val="22"/>
          <w:shd w:val="clear" w:color="auto" w:fill="FFFFFF"/>
        </w:rPr>
        <w:t xml:space="preserve">необходимые </w:t>
      </w:r>
      <w:del w:id="5" w:author="Сеськина Елена Петровна" w:date="2017-02-16T12:06:00Z">
        <w:r w:rsidR="00232157" w:rsidRPr="00232157" w:rsidDel="00CE33FB">
          <w:rPr>
            <w:sz w:val="22"/>
            <w:szCs w:val="22"/>
            <w:shd w:val="clear" w:color="auto" w:fill="FFFFFF"/>
          </w:rPr>
          <w:delText xml:space="preserve"> </w:delText>
        </w:r>
      </w:del>
      <w:r w:rsidR="00232157" w:rsidRPr="00232157">
        <w:rPr>
          <w:sz w:val="22"/>
          <w:szCs w:val="22"/>
          <w:shd w:val="clear" w:color="auto" w:fill="FFFFFF"/>
        </w:rPr>
        <w:t>в целях выполнения поручений  Принципала</w:t>
      </w:r>
      <w:r w:rsidRPr="00B74A31">
        <w:rPr>
          <w:sz w:val="22"/>
          <w:szCs w:val="22"/>
        </w:rPr>
        <w:t>.</w:t>
      </w:r>
      <w:r w:rsidR="00821A86">
        <w:rPr>
          <w:sz w:val="22"/>
          <w:szCs w:val="22"/>
        </w:rPr>
        <w:t xml:space="preserve"> </w:t>
      </w:r>
    </w:p>
    <w:p w:rsidR="00A45BB0" w:rsidRPr="00B74A31" w:rsidRDefault="00C241E3" w:rsidP="000168C9">
      <w:pPr>
        <w:numPr>
          <w:ilvl w:val="2"/>
          <w:numId w:val="2"/>
        </w:numPr>
        <w:autoSpaceDE w:val="0"/>
        <w:autoSpaceDN w:val="0"/>
        <w:adjustRightInd w:val="0"/>
        <w:spacing w:line="276" w:lineRule="auto"/>
        <w:jc w:val="both"/>
        <w:rPr>
          <w:sz w:val="22"/>
          <w:szCs w:val="22"/>
        </w:rPr>
      </w:pPr>
      <w:r>
        <w:rPr>
          <w:sz w:val="22"/>
          <w:szCs w:val="22"/>
        </w:rPr>
        <w:t>П</w:t>
      </w:r>
      <w:r w:rsidR="00A45BB0" w:rsidRPr="00B74A31">
        <w:rPr>
          <w:sz w:val="22"/>
          <w:szCs w:val="22"/>
        </w:rPr>
        <w:t>редоставлять Принципалу сведения о местонахождении и режимах работы торговых точек Агента.</w:t>
      </w:r>
    </w:p>
    <w:p w:rsidR="0060644C" w:rsidRPr="007465A1" w:rsidRDefault="0060644C" w:rsidP="000168C9">
      <w:pPr>
        <w:numPr>
          <w:ilvl w:val="2"/>
          <w:numId w:val="2"/>
        </w:numPr>
        <w:spacing w:line="276" w:lineRule="auto"/>
        <w:jc w:val="both"/>
        <w:rPr>
          <w:sz w:val="22"/>
          <w:szCs w:val="22"/>
        </w:rPr>
      </w:pPr>
      <w:r w:rsidRPr="007465A1">
        <w:rPr>
          <w:sz w:val="22"/>
          <w:szCs w:val="22"/>
        </w:rPr>
        <w:t xml:space="preserve">Согласовывать с Принципалом по электронной почте собственные рекламные объявления, касающиеся выполнения </w:t>
      </w:r>
      <w:r w:rsidR="00B53918">
        <w:rPr>
          <w:sz w:val="22"/>
          <w:szCs w:val="22"/>
        </w:rPr>
        <w:t>поручений</w:t>
      </w:r>
      <w:r w:rsidRPr="007465A1">
        <w:rPr>
          <w:sz w:val="22"/>
          <w:szCs w:val="22"/>
        </w:rPr>
        <w:t>, являющ</w:t>
      </w:r>
      <w:r w:rsidR="006C0204">
        <w:rPr>
          <w:sz w:val="22"/>
          <w:szCs w:val="22"/>
        </w:rPr>
        <w:t>их</w:t>
      </w:r>
      <w:r w:rsidRPr="007465A1">
        <w:rPr>
          <w:sz w:val="22"/>
          <w:szCs w:val="22"/>
        </w:rPr>
        <w:t>ся предметом настоящего Договора.</w:t>
      </w:r>
    </w:p>
    <w:p w:rsidR="005F5AE4" w:rsidRPr="00B74A31" w:rsidRDefault="005F5AE4" w:rsidP="000168C9">
      <w:pPr>
        <w:numPr>
          <w:ilvl w:val="2"/>
          <w:numId w:val="2"/>
        </w:numPr>
        <w:spacing w:line="276" w:lineRule="auto"/>
        <w:jc w:val="both"/>
        <w:rPr>
          <w:sz w:val="22"/>
          <w:szCs w:val="22"/>
        </w:rPr>
      </w:pPr>
      <w:r w:rsidRPr="00B74A31">
        <w:rPr>
          <w:sz w:val="22"/>
          <w:szCs w:val="22"/>
        </w:rPr>
        <w:t>Обеспечивать конфиденциальность персональных данных Клиентов и их безопасность при обработк</w:t>
      </w:r>
      <w:r w:rsidR="00754D33">
        <w:rPr>
          <w:sz w:val="22"/>
          <w:szCs w:val="22"/>
        </w:rPr>
        <w:t>е в соответствии с Федеральным з</w:t>
      </w:r>
      <w:r w:rsidRPr="00B74A31">
        <w:rPr>
          <w:sz w:val="22"/>
          <w:szCs w:val="22"/>
        </w:rPr>
        <w:t>аконом РФ № 152</w:t>
      </w:r>
      <w:r w:rsidR="00754D33">
        <w:rPr>
          <w:sz w:val="22"/>
          <w:szCs w:val="22"/>
        </w:rPr>
        <w:t>-ФЗ от 27.07.2006</w:t>
      </w:r>
      <w:r w:rsidRPr="00B74A31">
        <w:rPr>
          <w:sz w:val="22"/>
          <w:szCs w:val="22"/>
        </w:rPr>
        <w:t xml:space="preserve"> «О персональных данных».</w:t>
      </w:r>
    </w:p>
    <w:p w:rsidR="00D318FA" w:rsidRPr="00B74A31" w:rsidRDefault="00D318FA" w:rsidP="000168C9">
      <w:pPr>
        <w:numPr>
          <w:ilvl w:val="2"/>
          <w:numId w:val="2"/>
        </w:numPr>
        <w:tabs>
          <w:tab w:val="left" w:pos="540"/>
        </w:tabs>
        <w:spacing w:line="276" w:lineRule="auto"/>
        <w:jc w:val="both"/>
        <w:rPr>
          <w:sz w:val="22"/>
          <w:szCs w:val="22"/>
        </w:rPr>
      </w:pPr>
      <w:r w:rsidRPr="00F81337">
        <w:rPr>
          <w:sz w:val="22"/>
          <w:szCs w:val="22"/>
        </w:rPr>
        <w:t xml:space="preserve">Обеспечивать </w:t>
      </w:r>
      <w:r w:rsidR="00D70819" w:rsidRPr="002B0117">
        <w:rPr>
          <w:sz w:val="22"/>
          <w:szCs w:val="22"/>
        </w:rPr>
        <w:t>сохранность оригиналов документов</w:t>
      </w:r>
      <w:r w:rsidR="00D70819">
        <w:rPr>
          <w:sz w:val="22"/>
          <w:szCs w:val="22"/>
        </w:rPr>
        <w:t xml:space="preserve"> (Заявлений</w:t>
      </w:r>
      <w:r w:rsidR="00D70819" w:rsidRPr="002B0117">
        <w:rPr>
          <w:sz w:val="22"/>
          <w:szCs w:val="22"/>
        </w:rPr>
        <w:t>), оформленных при выполнени</w:t>
      </w:r>
      <w:r w:rsidR="00D70819">
        <w:rPr>
          <w:sz w:val="22"/>
          <w:szCs w:val="22"/>
        </w:rPr>
        <w:t>и</w:t>
      </w:r>
      <w:r w:rsidR="00D70819" w:rsidRPr="002B0117">
        <w:rPr>
          <w:sz w:val="22"/>
          <w:szCs w:val="22"/>
        </w:rPr>
        <w:t xml:space="preserve"> поручений Принципала</w:t>
      </w:r>
      <w:r w:rsidR="00D70819">
        <w:rPr>
          <w:sz w:val="22"/>
          <w:szCs w:val="22"/>
        </w:rPr>
        <w:t xml:space="preserve"> </w:t>
      </w:r>
      <w:r w:rsidR="00D70819" w:rsidRPr="002B0117">
        <w:rPr>
          <w:sz w:val="22"/>
          <w:szCs w:val="22"/>
        </w:rPr>
        <w:t xml:space="preserve">по </w:t>
      </w:r>
      <w:r w:rsidR="00D70819">
        <w:rPr>
          <w:sz w:val="22"/>
          <w:szCs w:val="22"/>
        </w:rPr>
        <w:t xml:space="preserve">настоящему </w:t>
      </w:r>
      <w:r w:rsidR="00D70819" w:rsidRPr="002B0117">
        <w:rPr>
          <w:sz w:val="22"/>
          <w:szCs w:val="22"/>
        </w:rPr>
        <w:t>Договору до момента передачи указанных оригиналов документов Принципалу</w:t>
      </w:r>
      <w:r w:rsidR="00D70819">
        <w:rPr>
          <w:sz w:val="22"/>
          <w:szCs w:val="22"/>
        </w:rPr>
        <w:t>.</w:t>
      </w:r>
    </w:p>
    <w:p w:rsidR="00040D2F" w:rsidRPr="00F81337" w:rsidRDefault="00040D2F" w:rsidP="000168C9">
      <w:pPr>
        <w:numPr>
          <w:ilvl w:val="2"/>
          <w:numId w:val="2"/>
        </w:numPr>
        <w:tabs>
          <w:tab w:val="left" w:pos="540"/>
        </w:tabs>
        <w:spacing w:line="276" w:lineRule="auto"/>
        <w:jc w:val="both"/>
        <w:rPr>
          <w:sz w:val="22"/>
          <w:szCs w:val="22"/>
        </w:rPr>
      </w:pPr>
      <w:r w:rsidRPr="00F81337">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49743C" w:rsidRPr="0049743C">
        <w:rPr>
          <w:sz w:val="22"/>
          <w:szCs w:val="22"/>
          <w:shd w:val="clear" w:color="auto" w:fill="FFFFFF"/>
        </w:rPr>
        <w:t xml:space="preserve">в течение </w:t>
      </w:r>
      <w:r w:rsidR="00343409">
        <w:rPr>
          <w:sz w:val="22"/>
          <w:szCs w:val="22"/>
          <w:shd w:val="clear" w:color="auto" w:fill="FFFFFF"/>
        </w:rPr>
        <w:t>5</w:t>
      </w:r>
      <w:r w:rsidR="0049743C" w:rsidRPr="0049743C">
        <w:rPr>
          <w:sz w:val="22"/>
          <w:szCs w:val="22"/>
          <w:shd w:val="clear" w:color="auto" w:fill="FFFFFF"/>
        </w:rPr>
        <w:t xml:space="preserve"> (</w:t>
      </w:r>
      <w:r w:rsidR="00343409">
        <w:rPr>
          <w:sz w:val="22"/>
          <w:szCs w:val="22"/>
          <w:shd w:val="clear" w:color="auto" w:fill="FFFFFF"/>
        </w:rPr>
        <w:t>пяти</w:t>
      </w:r>
      <w:r w:rsidR="0049743C" w:rsidRPr="0049743C">
        <w:rPr>
          <w:sz w:val="22"/>
          <w:szCs w:val="22"/>
          <w:shd w:val="clear" w:color="auto" w:fill="FFFFFF"/>
        </w:rPr>
        <w:t xml:space="preserve">) </w:t>
      </w:r>
      <w:r w:rsidR="00DF18D4">
        <w:rPr>
          <w:sz w:val="22"/>
          <w:szCs w:val="22"/>
          <w:shd w:val="clear" w:color="auto" w:fill="FFFFFF"/>
        </w:rPr>
        <w:t xml:space="preserve">рабочих </w:t>
      </w:r>
      <w:r w:rsidR="0049743C" w:rsidRPr="0049743C">
        <w:rPr>
          <w:sz w:val="22"/>
          <w:szCs w:val="22"/>
          <w:shd w:val="clear" w:color="auto" w:fill="FFFFFF"/>
        </w:rPr>
        <w:t>дней с даты, указанной в уведомлении</w:t>
      </w:r>
      <w:del w:id="6" w:author="Сеськина Елена Петровна" w:date="2017-02-16T12:06:00Z">
        <w:r w:rsidR="00C50B20" w:rsidDel="00CE33FB">
          <w:rPr>
            <w:sz w:val="22"/>
            <w:szCs w:val="22"/>
            <w:shd w:val="clear" w:color="auto" w:fill="FFFFFF"/>
          </w:rPr>
          <w:delText>,</w:delText>
        </w:r>
      </w:del>
      <w:r w:rsidR="0049743C" w:rsidRPr="0049743C">
        <w:rPr>
          <w:sz w:val="22"/>
          <w:szCs w:val="22"/>
          <w:shd w:val="clear" w:color="auto" w:fill="FFFFFF"/>
        </w:rPr>
        <w:t>/прекращени</w:t>
      </w:r>
      <w:r w:rsidR="00C50B20">
        <w:rPr>
          <w:sz w:val="22"/>
          <w:szCs w:val="22"/>
          <w:shd w:val="clear" w:color="auto" w:fill="FFFFFF"/>
        </w:rPr>
        <w:t>я</w:t>
      </w:r>
      <w:r w:rsidR="0049743C" w:rsidRPr="0049743C">
        <w:rPr>
          <w:sz w:val="22"/>
          <w:szCs w:val="22"/>
          <w:shd w:val="clear" w:color="auto" w:fill="FFFFFF"/>
        </w:rPr>
        <w:t xml:space="preserve"> договорных отношений с работником Агента </w:t>
      </w:r>
      <w:r w:rsidR="0049743C">
        <w:rPr>
          <w:sz w:val="22"/>
          <w:szCs w:val="22"/>
        </w:rPr>
        <w:t>верну</w:t>
      </w:r>
      <w:r w:rsidR="0049743C" w:rsidRPr="00F16960">
        <w:rPr>
          <w:sz w:val="22"/>
          <w:szCs w:val="22"/>
        </w:rPr>
        <w:t>ть</w:t>
      </w:r>
      <w:r w:rsidRPr="00F81337">
        <w:rPr>
          <w:sz w:val="22"/>
          <w:szCs w:val="22"/>
        </w:rPr>
        <w:t xml:space="preserve"> подлинную доверенность Принципалу.</w:t>
      </w:r>
    </w:p>
    <w:p w:rsidR="00040D2F" w:rsidRDefault="00040D2F" w:rsidP="000168C9">
      <w:pPr>
        <w:numPr>
          <w:ilvl w:val="2"/>
          <w:numId w:val="2"/>
        </w:numPr>
        <w:tabs>
          <w:tab w:val="left" w:pos="540"/>
        </w:tabs>
        <w:spacing w:line="276" w:lineRule="auto"/>
        <w:jc w:val="both"/>
        <w:rPr>
          <w:sz w:val="22"/>
          <w:szCs w:val="22"/>
        </w:rPr>
      </w:pPr>
      <w:r w:rsidRPr="00F81337">
        <w:rPr>
          <w:sz w:val="22"/>
          <w:szCs w:val="22"/>
        </w:rPr>
        <w:t>В течение 5 (пяти) рабочих дней с момента прекращения действия Договора (независимо от срока и оснований прекращения) возвратить Принципалу выданн</w:t>
      </w:r>
      <w:r w:rsidR="0036530E">
        <w:rPr>
          <w:sz w:val="22"/>
          <w:szCs w:val="22"/>
        </w:rPr>
        <w:t>ую</w:t>
      </w:r>
      <w:r w:rsidRPr="00F81337">
        <w:rPr>
          <w:sz w:val="22"/>
          <w:szCs w:val="22"/>
        </w:rPr>
        <w:t xml:space="preserve"> в соответствии с настоящим Договором подлинн</w:t>
      </w:r>
      <w:r w:rsidR="00721F22">
        <w:rPr>
          <w:sz w:val="22"/>
          <w:szCs w:val="22"/>
        </w:rPr>
        <w:t>ую</w:t>
      </w:r>
      <w:r w:rsidRPr="00F81337">
        <w:rPr>
          <w:sz w:val="22"/>
          <w:szCs w:val="22"/>
        </w:rPr>
        <w:t xml:space="preserve"> доверенност</w:t>
      </w:r>
      <w:r w:rsidR="00721F22">
        <w:rPr>
          <w:sz w:val="22"/>
          <w:szCs w:val="22"/>
        </w:rPr>
        <w:t>ь</w:t>
      </w:r>
      <w:r w:rsidRPr="00F81337">
        <w:rPr>
          <w:sz w:val="22"/>
          <w:szCs w:val="22"/>
        </w:rPr>
        <w:t>, а также иные документы, полученные от Принципала и Клиентов в связи с исполнением Договора.</w:t>
      </w:r>
    </w:p>
    <w:p w:rsidR="00A131B5" w:rsidRPr="00F81337" w:rsidRDefault="00A131B5" w:rsidP="000168C9">
      <w:pPr>
        <w:numPr>
          <w:ilvl w:val="2"/>
          <w:numId w:val="2"/>
        </w:numPr>
        <w:spacing w:line="276" w:lineRule="auto"/>
        <w:jc w:val="both"/>
        <w:rPr>
          <w:sz w:val="22"/>
          <w:szCs w:val="22"/>
        </w:rPr>
      </w:pPr>
      <w:r w:rsidRPr="00D318FA">
        <w:rPr>
          <w:sz w:val="22"/>
          <w:szCs w:val="22"/>
        </w:rPr>
        <w:t>Устранять выявленные Принципалом нарушения условия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Default="00892661" w:rsidP="000168C9">
      <w:pPr>
        <w:numPr>
          <w:ilvl w:val="2"/>
          <w:numId w:val="2"/>
        </w:numPr>
        <w:spacing w:line="276" w:lineRule="auto"/>
        <w:jc w:val="both"/>
        <w:rPr>
          <w:sz w:val="22"/>
          <w:szCs w:val="22"/>
        </w:rPr>
      </w:pPr>
      <w:r w:rsidRPr="00EF2003">
        <w:rPr>
          <w:sz w:val="22"/>
          <w:szCs w:val="22"/>
        </w:rPr>
        <w:t>В целях исполнения поручений Принципала осуществлять обработку персональных данных Клиентов в соответствии с Регламентом взаимодействия Сторон (Приложение №3</w:t>
      </w:r>
      <w:r w:rsidR="00735369">
        <w:rPr>
          <w:sz w:val="22"/>
          <w:szCs w:val="22"/>
        </w:rPr>
        <w:t xml:space="preserve"> к настоящему Договору</w:t>
      </w:r>
      <w:r w:rsidRPr="00EF2003">
        <w:rPr>
          <w:sz w:val="22"/>
          <w:szCs w:val="22"/>
        </w:rPr>
        <w:t>), обеспечив при этом конфиденциальность обрабатываемых персо</w:t>
      </w:r>
      <w:r w:rsidR="00C26216">
        <w:rPr>
          <w:sz w:val="22"/>
          <w:szCs w:val="22"/>
        </w:rPr>
        <w:t>нальных данных</w:t>
      </w:r>
      <w:r w:rsidRPr="00EF2003">
        <w:rPr>
          <w:sz w:val="22"/>
          <w:szCs w:val="22"/>
        </w:rPr>
        <w:t>.</w:t>
      </w:r>
    </w:p>
    <w:p w:rsidR="00D70A34" w:rsidRDefault="009237FB" w:rsidP="000168C9">
      <w:pPr>
        <w:numPr>
          <w:ilvl w:val="2"/>
          <w:numId w:val="2"/>
        </w:numPr>
        <w:spacing w:line="276" w:lineRule="auto"/>
        <w:jc w:val="both"/>
        <w:rPr>
          <w:sz w:val="22"/>
          <w:szCs w:val="22"/>
        </w:rPr>
      </w:pPr>
      <w:r>
        <w:rPr>
          <w:sz w:val="22"/>
          <w:szCs w:val="22"/>
        </w:rPr>
        <w:lastRenderedPageBreak/>
        <w:t>Передавать</w:t>
      </w:r>
      <w:r w:rsidR="000905A5">
        <w:rPr>
          <w:sz w:val="22"/>
          <w:szCs w:val="22"/>
        </w:rPr>
        <w:t xml:space="preserve"> </w:t>
      </w:r>
      <w:r w:rsidR="00D70A34" w:rsidRPr="00B74A31">
        <w:rPr>
          <w:sz w:val="22"/>
          <w:szCs w:val="22"/>
        </w:rPr>
        <w:t>Принципалу оригиналы Заявлений, оформленные Кл</w:t>
      </w:r>
      <w:r w:rsidR="00D70A34">
        <w:rPr>
          <w:sz w:val="22"/>
          <w:szCs w:val="22"/>
        </w:rPr>
        <w:t xml:space="preserve">иентами и Агентом, не позднее </w:t>
      </w:r>
      <w:r w:rsidR="00D64CBD">
        <w:rPr>
          <w:sz w:val="22"/>
          <w:szCs w:val="22"/>
        </w:rPr>
        <w:t>20</w:t>
      </w:r>
      <w:r w:rsidR="00D70A34" w:rsidRPr="00B74A31">
        <w:rPr>
          <w:sz w:val="22"/>
          <w:szCs w:val="22"/>
        </w:rPr>
        <w:t xml:space="preserve"> числа </w:t>
      </w:r>
      <w:r w:rsidR="00224BDA">
        <w:rPr>
          <w:sz w:val="22"/>
          <w:szCs w:val="22"/>
        </w:rPr>
        <w:t>Отчетного</w:t>
      </w:r>
      <w:r w:rsidR="00D70A34" w:rsidRPr="00B74A31">
        <w:rPr>
          <w:sz w:val="22"/>
          <w:szCs w:val="22"/>
        </w:rPr>
        <w:t xml:space="preserve"> </w:t>
      </w:r>
      <w:r w:rsidR="00D70A34">
        <w:rPr>
          <w:sz w:val="22"/>
          <w:szCs w:val="22"/>
        </w:rPr>
        <w:t>периода</w:t>
      </w:r>
      <w:r w:rsidR="00D70A34" w:rsidRPr="00B74A31">
        <w:rPr>
          <w:sz w:val="22"/>
          <w:szCs w:val="22"/>
        </w:rPr>
        <w:t>.</w:t>
      </w:r>
    </w:p>
    <w:p w:rsidR="00933E3C" w:rsidRDefault="00933E3C" w:rsidP="000168C9">
      <w:pPr>
        <w:numPr>
          <w:ilvl w:val="2"/>
          <w:numId w:val="2"/>
        </w:numPr>
        <w:spacing w:line="276" w:lineRule="auto"/>
        <w:jc w:val="both"/>
        <w:rPr>
          <w:sz w:val="22"/>
          <w:szCs w:val="22"/>
        </w:rPr>
      </w:pPr>
      <w:r w:rsidRPr="00933E3C">
        <w:rPr>
          <w:sz w:val="22"/>
          <w:szCs w:val="22"/>
        </w:rPr>
        <w:t xml:space="preserve">Осуществлять на </w:t>
      </w:r>
      <w:r w:rsidR="00A238A8">
        <w:rPr>
          <w:sz w:val="22"/>
          <w:szCs w:val="22"/>
        </w:rPr>
        <w:t>основании выданной Принципалом д</w:t>
      </w:r>
      <w:r w:rsidRPr="00933E3C">
        <w:rPr>
          <w:sz w:val="22"/>
          <w:szCs w:val="22"/>
        </w:rPr>
        <w:t>оверенности в соответствии с Регламентом взаимодействия Сторон оформление</w:t>
      </w:r>
      <w:ins w:id="7" w:author="Сеськина Елена Петровна" w:date="2017-02-16T12:05:00Z">
        <w:r w:rsidR="00CE33FB">
          <w:rPr>
            <w:sz w:val="22"/>
            <w:szCs w:val="22"/>
          </w:rPr>
          <w:t xml:space="preserve"> </w:t>
        </w:r>
      </w:ins>
      <w:del w:id="8" w:author="Сеськина Елена Петровна" w:date="2017-02-16T12:05:00Z">
        <w:r w:rsidR="00C241E3" w:rsidDel="00CE33FB">
          <w:rPr>
            <w:sz w:val="22"/>
            <w:szCs w:val="22"/>
          </w:rPr>
          <w:delText xml:space="preserve"> </w:delText>
        </w:r>
      </w:del>
      <w:r w:rsidRPr="00933E3C">
        <w:rPr>
          <w:sz w:val="22"/>
          <w:szCs w:val="22"/>
        </w:rPr>
        <w:t>Заявлений</w:t>
      </w:r>
      <w:r w:rsidR="00C241E3">
        <w:rPr>
          <w:sz w:val="22"/>
          <w:szCs w:val="22"/>
        </w:rPr>
        <w:t xml:space="preserve"> </w:t>
      </w:r>
      <w:r w:rsidRPr="00933E3C">
        <w:rPr>
          <w:sz w:val="22"/>
          <w:szCs w:val="22"/>
        </w:rPr>
        <w:t>на основе представленных Принципалом типовых форм в соответствии с порядком и сроками, изложенными в Регламенте взаимодействия Сторон (Приложение №3 к настоящему Договору).</w:t>
      </w:r>
    </w:p>
    <w:p w:rsidR="004746B3" w:rsidRPr="00B74A31" w:rsidRDefault="004746B3" w:rsidP="000168C9">
      <w:pPr>
        <w:tabs>
          <w:tab w:val="left" w:pos="720"/>
        </w:tabs>
        <w:spacing w:line="276" w:lineRule="auto"/>
        <w:ind w:left="720" w:hanging="720"/>
        <w:jc w:val="both"/>
        <w:rPr>
          <w:sz w:val="22"/>
          <w:szCs w:val="22"/>
        </w:rPr>
      </w:pPr>
    </w:p>
    <w:p w:rsidR="0012665F" w:rsidRDefault="0012665F" w:rsidP="000168C9">
      <w:pPr>
        <w:numPr>
          <w:ilvl w:val="1"/>
          <w:numId w:val="2"/>
        </w:numPr>
        <w:spacing w:line="276" w:lineRule="auto"/>
        <w:ind w:left="720" w:hanging="720"/>
        <w:jc w:val="both"/>
        <w:rPr>
          <w:b/>
          <w:sz w:val="22"/>
          <w:szCs w:val="22"/>
        </w:rPr>
      </w:pPr>
      <w:r w:rsidRPr="00B74A31">
        <w:rPr>
          <w:b/>
          <w:sz w:val="22"/>
          <w:szCs w:val="22"/>
        </w:rPr>
        <w:t>Принципал обяз</w:t>
      </w:r>
      <w:r w:rsidR="00C523FD" w:rsidRPr="00B74A31">
        <w:rPr>
          <w:b/>
          <w:sz w:val="22"/>
          <w:szCs w:val="22"/>
        </w:rPr>
        <w:t>уется:</w:t>
      </w:r>
    </w:p>
    <w:p w:rsidR="00421B37" w:rsidRPr="00B74A31" w:rsidRDefault="00421B37" w:rsidP="00421B37">
      <w:pPr>
        <w:spacing w:line="276" w:lineRule="auto"/>
        <w:ind w:left="720"/>
        <w:jc w:val="both"/>
        <w:rPr>
          <w:b/>
          <w:sz w:val="22"/>
          <w:szCs w:val="22"/>
        </w:rPr>
      </w:pPr>
    </w:p>
    <w:p w:rsidR="0036787F" w:rsidRDefault="008A20D8" w:rsidP="000168C9">
      <w:pPr>
        <w:numPr>
          <w:ilvl w:val="2"/>
          <w:numId w:val="2"/>
        </w:numPr>
        <w:spacing w:line="276" w:lineRule="auto"/>
        <w:jc w:val="both"/>
        <w:rPr>
          <w:sz w:val="22"/>
          <w:szCs w:val="22"/>
        </w:rPr>
      </w:pPr>
      <w:r w:rsidRPr="00B74A31">
        <w:rPr>
          <w:sz w:val="22"/>
          <w:szCs w:val="22"/>
        </w:rPr>
        <w:t xml:space="preserve">При надлежащем выполнении Агентом своих обязательств </w:t>
      </w:r>
      <w:r w:rsidR="00201C54" w:rsidRPr="00B74A31">
        <w:rPr>
          <w:sz w:val="22"/>
          <w:szCs w:val="22"/>
        </w:rPr>
        <w:t>у</w:t>
      </w:r>
      <w:r w:rsidR="0036787F" w:rsidRPr="00B74A31">
        <w:rPr>
          <w:sz w:val="22"/>
          <w:szCs w:val="22"/>
        </w:rPr>
        <w:t>плачивать Агенту вознаграждение в порядке</w:t>
      </w:r>
      <w:r w:rsidR="00F55501" w:rsidRPr="00B74A31">
        <w:rPr>
          <w:sz w:val="22"/>
          <w:szCs w:val="22"/>
        </w:rPr>
        <w:t xml:space="preserve"> </w:t>
      </w:r>
      <w:r w:rsidR="0036787F" w:rsidRPr="00B74A31">
        <w:rPr>
          <w:sz w:val="22"/>
          <w:szCs w:val="22"/>
        </w:rPr>
        <w:t>и в размере, установленном Приложением №</w:t>
      </w:r>
      <w:r w:rsidR="00F55501" w:rsidRPr="00B74A31">
        <w:rPr>
          <w:sz w:val="22"/>
          <w:szCs w:val="22"/>
        </w:rPr>
        <w:t>2</w:t>
      </w:r>
      <w:r w:rsidR="0036787F" w:rsidRPr="00B74A31">
        <w:rPr>
          <w:sz w:val="22"/>
          <w:szCs w:val="22"/>
        </w:rPr>
        <w:t xml:space="preserve"> к </w:t>
      </w:r>
      <w:r w:rsidR="00735369">
        <w:rPr>
          <w:sz w:val="22"/>
          <w:szCs w:val="22"/>
        </w:rPr>
        <w:t xml:space="preserve">настоящему </w:t>
      </w:r>
      <w:r w:rsidR="0036787F" w:rsidRPr="00B74A31">
        <w:rPr>
          <w:sz w:val="22"/>
          <w:szCs w:val="22"/>
        </w:rPr>
        <w:t>Договору.</w:t>
      </w:r>
      <w:r w:rsidR="005B76B9" w:rsidRPr="00B74A31">
        <w:rPr>
          <w:sz w:val="22"/>
          <w:szCs w:val="22"/>
        </w:rPr>
        <w:t xml:space="preserve"> Все расходы и издержки Агента</w:t>
      </w:r>
      <w:r w:rsidR="00290833" w:rsidRPr="00B74A31">
        <w:rPr>
          <w:sz w:val="22"/>
          <w:szCs w:val="22"/>
        </w:rPr>
        <w:t>,</w:t>
      </w:r>
      <w:r w:rsidR="005B76B9" w:rsidRPr="00B74A31">
        <w:rPr>
          <w:sz w:val="22"/>
          <w:szCs w:val="22"/>
        </w:rPr>
        <w:t xml:space="preserve"> связанные с исполнением агентского поручения</w:t>
      </w:r>
      <w:r w:rsidR="00F94C75" w:rsidRPr="00B74A31">
        <w:rPr>
          <w:sz w:val="22"/>
          <w:szCs w:val="22"/>
        </w:rPr>
        <w:t xml:space="preserve">, </w:t>
      </w:r>
      <w:r w:rsidR="005B76B9" w:rsidRPr="00B74A31">
        <w:rPr>
          <w:sz w:val="22"/>
          <w:szCs w:val="22"/>
        </w:rPr>
        <w:t>предусмотренного настоящим Договором</w:t>
      </w:r>
      <w:r w:rsidR="00290833" w:rsidRPr="00B74A31">
        <w:rPr>
          <w:sz w:val="22"/>
          <w:szCs w:val="22"/>
        </w:rPr>
        <w:t>,</w:t>
      </w:r>
      <w:r w:rsidR="005B76B9" w:rsidRPr="00B74A31">
        <w:rPr>
          <w:sz w:val="22"/>
          <w:szCs w:val="22"/>
        </w:rPr>
        <w:t xml:space="preserve"> входят в состав вознаграждения и отдельно не </w:t>
      </w:r>
      <w:r w:rsidR="002B1E8B">
        <w:rPr>
          <w:sz w:val="22"/>
          <w:szCs w:val="22"/>
        </w:rPr>
        <w:t>оплачиваются</w:t>
      </w:r>
      <w:r w:rsidR="00B22382" w:rsidRPr="00B74A31">
        <w:rPr>
          <w:sz w:val="22"/>
          <w:szCs w:val="22"/>
        </w:rPr>
        <w:t>.</w:t>
      </w:r>
    </w:p>
    <w:p w:rsidR="00B06F8E" w:rsidRDefault="00A51949" w:rsidP="000168C9">
      <w:pPr>
        <w:numPr>
          <w:ilvl w:val="2"/>
          <w:numId w:val="2"/>
        </w:numPr>
        <w:spacing w:line="276" w:lineRule="auto"/>
        <w:jc w:val="both"/>
        <w:rPr>
          <w:sz w:val="22"/>
          <w:szCs w:val="22"/>
        </w:rPr>
      </w:pPr>
      <w:r>
        <w:rPr>
          <w:sz w:val="22"/>
          <w:szCs w:val="22"/>
        </w:rPr>
        <w:t xml:space="preserve">В течение 5 (пяти) рабочих дней с момента заключения настоящего Договора направить Агенту План продаж на 12 месяцев, сформированный на основе прогнозных данных, представленных Агентом в </w:t>
      </w:r>
      <w:r w:rsidR="00313B45">
        <w:rPr>
          <w:sz w:val="22"/>
          <w:szCs w:val="22"/>
        </w:rPr>
        <w:t xml:space="preserve">процессе </w:t>
      </w:r>
      <w:r w:rsidR="0014192D">
        <w:rPr>
          <w:sz w:val="22"/>
          <w:szCs w:val="22"/>
        </w:rPr>
        <w:t>участия в</w:t>
      </w:r>
      <w:r w:rsidR="00313B45">
        <w:rPr>
          <w:sz w:val="22"/>
          <w:szCs w:val="22"/>
        </w:rPr>
        <w:t xml:space="preserve"> закупочной процедур</w:t>
      </w:r>
      <w:r w:rsidR="0014192D">
        <w:rPr>
          <w:sz w:val="22"/>
          <w:szCs w:val="22"/>
        </w:rPr>
        <w:t>е</w:t>
      </w:r>
      <w:r w:rsidR="00313B45">
        <w:rPr>
          <w:sz w:val="22"/>
          <w:szCs w:val="22"/>
        </w:rPr>
        <w:t xml:space="preserve">, в соответствии с которой был заключен настоящий Договор.  </w:t>
      </w:r>
    </w:p>
    <w:p w:rsidR="00F67841" w:rsidRPr="00B74A31" w:rsidRDefault="00F67841" w:rsidP="000168C9">
      <w:pPr>
        <w:numPr>
          <w:ilvl w:val="2"/>
          <w:numId w:val="2"/>
        </w:numPr>
        <w:spacing w:line="276" w:lineRule="auto"/>
        <w:jc w:val="both"/>
        <w:rPr>
          <w:sz w:val="22"/>
          <w:szCs w:val="22"/>
        </w:rPr>
      </w:pPr>
      <w:r>
        <w:rPr>
          <w:sz w:val="22"/>
          <w:szCs w:val="22"/>
        </w:rPr>
        <w:t>Предоставлять Агенту необходимую информацию по вопросам, возникающим в процес</w:t>
      </w:r>
      <w:r w:rsidR="00BB37A3">
        <w:rPr>
          <w:sz w:val="22"/>
          <w:szCs w:val="22"/>
        </w:rPr>
        <w:t>с</w:t>
      </w:r>
      <w:r>
        <w:rPr>
          <w:sz w:val="22"/>
          <w:szCs w:val="22"/>
        </w:rPr>
        <w:t>е исполнения Договора в течение всего срока его действия.</w:t>
      </w:r>
    </w:p>
    <w:p w:rsidR="00EF4AC9" w:rsidRPr="00B74A31" w:rsidRDefault="00EF4AC9" w:rsidP="000168C9">
      <w:pPr>
        <w:numPr>
          <w:ilvl w:val="2"/>
          <w:numId w:val="2"/>
        </w:numPr>
        <w:spacing w:line="276" w:lineRule="auto"/>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BB37A3" w:rsidRDefault="00BB37A3" w:rsidP="000168C9">
      <w:pPr>
        <w:numPr>
          <w:ilvl w:val="2"/>
          <w:numId w:val="2"/>
        </w:numPr>
        <w:spacing w:line="276" w:lineRule="auto"/>
        <w:jc w:val="both"/>
        <w:rPr>
          <w:sz w:val="22"/>
          <w:szCs w:val="22"/>
        </w:rPr>
      </w:pPr>
      <w:r>
        <w:rPr>
          <w:sz w:val="22"/>
          <w:szCs w:val="22"/>
        </w:rPr>
        <w:t>Выдать Агенту д</w:t>
      </w:r>
      <w:r w:rsidR="00EF4AC9" w:rsidRPr="00B74A31">
        <w:rPr>
          <w:sz w:val="22"/>
          <w:szCs w:val="22"/>
        </w:rPr>
        <w:t>ове</w:t>
      </w:r>
      <w:r w:rsidR="00795080">
        <w:rPr>
          <w:sz w:val="22"/>
          <w:szCs w:val="22"/>
        </w:rPr>
        <w:t>ренность</w:t>
      </w:r>
      <w:r w:rsidR="00E948DE">
        <w:rPr>
          <w:sz w:val="22"/>
          <w:szCs w:val="22"/>
        </w:rPr>
        <w:t xml:space="preserve"> </w:t>
      </w:r>
      <w:r>
        <w:rPr>
          <w:sz w:val="22"/>
          <w:szCs w:val="22"/>
        </w:rPr>
        <w:t>установленной формы</w:t>
      </w:r>
      <w:r w:rsidR="00795080">
        <w:rPr>
          <w:sz w:val="22"/>
          <w:szCs w:val="22"/>
        </w:rPr>
        <w:t xml:space="preserve"> </w:t>
      </w:r>
      <w:r w:rsidR="00EF4AC9" w:rsidRPr="00B74A31">
        <w:rPr>
          <w:sz w:val="22"/>
          <w:szCs w:val="22"/>
        </w:rPr>
        <w:t>на совершение от имени Принципала действий, обязательства по выполнению которых предусмотрены Догово</w:t>
      </w:r>
      <w:r>
        <w:rPr>
          <w:sz w:val="22"/>
          <w:szCs w:val="22"/>
        </w:rPr>
        <w:t>ром и должны быть совершены по доверенности. В случае выдачи доверенности</w:t>
      </w:r>
      <w:r w:rsidR="00EF4AC9" w:rsidRPr="00B74A31">
        <w:rPr>
          <w:sz w:val="22"/>
          <w:szCs w:val="22"/>
        </w:rPr>
        <w:t xml:space="preserve"> с правом передоверия Агент обязан известить Принципала о лицах, получивши</w:t>
      </w:r>
      <w:r w:rsidR="00D5192E">
        <w:rPr>
          <w:sz w:val="22"/>
          <w:szCs w:val="22"/>
        </w:rPr>
        <w:t>х</w:t>
      </w:r>
      <w:r w:rsidR="00EF4AC9" w:rsidRPr="00B74A31">
        <w:rPr>
          <w:sz w:val="22"/>
          <w:szCs w:val="22"/>
        </w:rPr>
        <w:t xml:space="preserve"> право передоверия</w:t>
      </w:r>
      <w:r w:rsidR="00B06958">
        <w:rPr>
          <w:sz w:val="22"/>
          <w:szCs w:val="22"/>
        </w:rPr>
        <w:t>, в течение 10 (календарных) дней с момента получения ими этого права</w:t>
      </w:r>
      <w:r w:rsidR="00EF4AC9" w:rsidRPr="00B74A31">
        <w:rPr>
          <w:sz w:val="22"/>
          <w:szCs w:val="22"/>
        </w:rPr>
        <w:t>.</w:t>
      </w:r>
      <w:r w:rsidR="0008422F" w:rsidRPr="00B74A31">
        <w:rPr>
          <w:sz w:val="22"/>
          <w:szCs w:val="22"/>
        </w:rPr>
        <w:t xml:space="preserve"> </w:t>
      </w:r>
    </w:p>
    <w:p w:rsidR="007235F4" w:rsidRPr="00B74A31" w:rsidRDefault="00193600" w:rsidP="000168C9">
      <w:pPr>
        <w:numPr>
          <w:ilvl w:val="2"/>
          <w:numId w:val="2"/>
        </w:numPr>
        <w:spacing w:line="276" w:lineRule="auto"/>
        <w:jc w:val="both"/>
        <w:rPr>
          <w:sz w:val="22"/>
          <w:szCs w:val="22"/>
        </w:rPr>
      </w:pPr>
      <w:r>
        <w:rPr>
          <w:sz w:val="22"/>
          <w:szCs w:val="22"/>
        </w:rPr>
        <w:t>Предоставить</w:t>
      </w:r>
      <w:r w:rsidRPr="00B74A31">
        <w:rPr>
          <w:sz w:val="22"/>
          <w:szCs w:val="22"/>
        </w:rPr>
        <w:t xml:space="preserve"> </w:t>
      </w:r>
      <w:r w:rsidR="007235F4" w:rsidRPr="00B74A31">
        <w:rPr>
          <w:sz w:val="22"/>
          <w:szCs w:val="22"/>
        </w:rPr>
        <w:t>Агент</w:t>
      </w:r>
      <w:r>
        <w:rPr>
          <w:sz w:val="22"/>
          <w:szCs w:val="22"/>
        </w:rPr>
        <w:t>у</w:t>
      </w:r>
      <w:r w:rsidR="007235F4" w:rsidRPr="00B74A31">
        <w:rPr>
          <w:sz w:val="22"/>
          <w:szCs w:val="22"/>
        </w:rPr>
        <w:t xml:space="preserve"> </w:t>
      </w:r>
      <w:r w:rsidRPr="00B74A31">
        <w:rPr>
          <w:sz w:val="22"/>
          <w:szCs w:val="22"/>
        </w:rPr>
        <w:t>типовы</w:t>
      </w:r>
      <w:r>
        <w:rPr>
          <w:sz w:val="22"/>
          <w:szCs w:val="22"/>
        </w:rPr>
        <w:t>е</w:t>
      </w:r>
      <w:r w:rsidRPr="00B74A31">
        <w:rPr>
          <w:sz w:val="22"/>
          <w:szCs w:val="22"/>
        </w:rPr>
        <w:t xml:space="preserve"> форм</w:t>
      </w:r>
      <w:r>
        <w:rPr>
          <w:sz w:val="22"/>
          <w:szCs w:val="22"/>
        </w:rPr>
        <w:t>ы</w:t>
      </w:r>
      <w:r w:rsidRPr="00B74A31">
        <w:rPr>
          <w:sz w:val="22"/>
          <w:szCs w:val="22"/>
        </w:rPr>
        <w:t xml:space="preserve"> </w:t>
      </w:r>
      <w:r w:rsidR="007235F4" w:rsidRPr="00B74A31">
        <w:rPr>
          <w:sz w:val="22"/>
          <w:szCs w:val="22"/>
        </w:rPr>
        <w:t xml:space="preserve">Заявлений и извещать об изменении типовых форм документов не менее чем за </w:t>
      </w:r>
      <w:r w:rsidR="007F6713">
        <w:rPr>
          <w:sz w:val="22"/>
          <w:szCs w:val="22"/>
        </w:rPr>
        <w:t>10</w:t>
      </w:r>
      <w:r w:rsidR="007235F4" w:rsidRPr="00B74A31">
        <w:rPr>
          <w:sz w:val="22"/>
          <w:szCs w:val="22"/>
        </w:rPr>
        <w:t xml:space="preserve"> (</w:t>
      </w:r>
      <w:r w:rsidR="007F6713">
        <w:rPr>
          <w:sz w:val="22"/>
          <w:szCs w:val="22"/>
        </w:rPr>
        <w:t>десять</w:t>
      </w:r>
      <w:r w:rsidR="007235F4" w:rsidRPr="00B74A31">
        <w:rPr>
          <w:sz w:val="22"/>
          <w:szCs w:val="22"/>
        </w:rPr>
        <w:t>) календарных дней до вступления указанных изменений в силу</w:t>
      </w:r>
      <w:r w:rsidR="00C32C9C" w:rsidRPr="00B74A31">
        <w:rPr>
          <w:sz w:val="22"/>
          <w:szCs w:val="22"/>
        </w:rPr>
        <w:t>.</w:t>
      </w:r>
    </w:p>
    <w:p w:rsidR="00514D4A" w:rsidRDefault="0088218F" w:rsidP="000168C9">
      <w:pPr>
        <w:numPr>
          <w:ilvl w:val="2"/>
          <w:numId w:val="2"/>
        </w:numPr>
        <w:spacing w:line="276" w:lineRule="auto"/>
        <w:jc w:val="both"/>
        <w:rPr>
          <w:sz w:val="22"/>
          <w:szCs w:val="22"/>
        </w:rPr>
      </w:pPr>
      <w:r w:rsidRPr="00B74A31">
        <w:rPr>
          <w:sz w:val="22"/>
          <w:szCs w:val="22"/>
        </w:rPr>
        <w:t>Предоставлять Агенту всю информацию</w:t>
      </w:r>
      <w:r w:rsidR="00201C54" w:rsidRPr="00B74A31">
        <w:rPr>
          <w:sz w:val="22"/>
          <w:szCs w:val="22"/>
        </w:rPr>
        <w:t xml:space="preserve"> </w:t>
      </w:r>
      <w:r w:rsidRPr="00B74A31">
        <w:rPr>
          <w:sz w:val="22"/>
          <w:szCs w:val="22"/>
        </w:rPr>
        <w:t xml:space="preserve">(сведения о </w:t>
      </w:r>
      <w:r w:rsidR="00514D4A">
        <w:rPr>
          <w:sz w:val="22"/>
          <w:szCs w:val="22"/>
        </w:rPr>
        <w:t>Т</w:t>
      </w:r>
      <w:r w:rsidRPr="00B74A31">
        <w:rPr>
          <w:sz w:val="22"/>
          <w:szCs w:val="22"/>
        </w:rPr>
        <w:t xml:space="preserve">арифах, </w:t>
      </w:r>
      <w:r w:rsidR="0008422F" w:rsidRPr="00B74A31">
        <w:rPr>
          <w:sz w:val="22"/>
          <w:szCs w:val="22"/>
        </w:rPr>
        <w:t>инструкции,</w:t>
      </w:r>
      <w:r w:rsidR="00A5144F">
        <w:rPr>
          <w:sz w:val="22"/>
          <w:szCs w:val="22"/>
        </w:rPr>
        <w:t xml:space="preserve"> сведения</w:t>
      </w:r>
      <w:r w:rsidR="00A108C7">
        <w:rPr>
          <w:sz w:val="22"/>
          <w:szCs w:val="22"/>
        </w:rPr>
        <w:t xml:space="preserve"> о плановых и профилактических работах, сведения о причинах неработоспособности услуг и сроках восстановления</w:t>
      </w:r>
      <w:r w:rsidRPr="00B74A31">
        <w:rPr>
          <w:sz w:val="22"/>
          <w:szCs w:val="22"/>
        </w:rPr>
        <w:t xml:space="preserve">), необходимую для выполнения обязательств по настоящему Договору. В случае изменения информации Принципал обязан </w:t>
      </w:r>
      <w:r w:rsidR="00EB4BEB" w:rsidRPr="00B74A31">
        <w:rPr>
          <w:sz w:val="22"/>
          <w:szCs w:val="22"/>
        </w:rPr>
        <w:t>за 10 (десять) календарных дней до вступления в силу соответствующих изменений</w:t>
      </w:r>
      <w:r w:rsidRPr="00B74A31">
        <w:rPr>
          <w:sz w:val="22"/>
          <w:szCs w:val="22"/>
        </w:rPr>
        <w:t xml:space="preserve"> </w:t>
      </w:r>
      <w:r w:rsidR="00A108C7">
        <w:rPr>
          <w:sz w:val="22"/>
          <w:szCs w:val="22"/>
        </w:rPr>
        <w:t>по электронной почте</w:t>
      </w:r>
      <w:r w:rsidRPr="00B74A31">
        <w:rPr>
          <w:sz w:val="22"/>
          <w:szCs w:val="22"/>
        </w:rPr>
        <w:t xml:space="preserve"> уведомить об этом Агента.</w:t>
      </w:r>
    </w:p>
    <w:p w:rsidR="006A1752" w:rsidRPr="008566E5" w:rsidRDefault="00D21D56" w:rsidP="000168C9">
      <w:pPr>
        <w:numPr>
          <w:ilvl w:val="2"/>
          <w:numId w:val="2"/>
        </w:numPr>
        <w:spacing w:line="276" w:lineRule="auto"/>
        <w:jc w:val="both"/>
        <w:rPr>
          <w:sz w:val="22"/>
          <w:szCs w:val="22"/>
        </w:rPr>
      </w:pPr>
      <w:r w:rsidRPr="00B74A31">
        <w:rPr>
          <w:sz w:val="22"/>
          <w:szCs w:val="22"/>
        </w:rPr>
        <w:t>Ежемесячно не позднее</w:t>
      </w:r>
      <w:r w:rsidR="00D51EF3">
        <w:rPr>
          <w:sz w:val="22"/>
          <w:szCs w:val="22"/>
        </w:rPr>
        <w:t xml:space="preserve"> </w:t>
      </w:r>
      <w:r w:rsidR="00A108C7">
        <w:rPr>
          <w:sz w:val="22"/>
          <w:szCs w:val="22"/>
        </w:rPr>
        <w:t>двадцат</w:t>
      </w:r>
      <w:r w:rsidR="00D64CBD">
        <w:rPr>
          <w:sz w:val="22"/>
          <w:szCs w:val="22"/>
        </w:rPr>
        <w:t>ь пят</w:t>
      </w:r>
      <w:r w:rsidR="00A108C7">
        <w:rPr>
          <w:sz w:val="22"/>
          <w:szCs w:val="22"/>
        </w:rPr>
        <w:t xml:space="preserve">ого числа месяца </w:t>
      </w:r>
      <w:r w:rsidRPr="00B74A31">
        <w:rPr>
          <w:sz w:val="22"/>
          <w:szCs w:val="22"/>
        </w:rPr>
        <w:t>направлять в адрес Агента Справку по форме Приложения №</w:t>
      </w:r>
      <w:r w:rsidR="001433CC">
        <w:rPr>
          <w:sz w:val="22"/>
          <w:szCs w:val="22"/>
        </w:rPr>
        <w:t>5</w:t>
      </w:r>
      <w:r w:rsidR="00735369">
        <w:rPr>
          <w:sz w:val="22"/>
          <w:szCs w:val="22"/>
        </w:rPr>
        <w:t xml:space="preserve"> к настоящему Договору</w:t>
      </w:r>
      <w:r w:rsidRPr="00B74A31">
        <w:rPr>
          <w:sz w:val="22"/>
          <w:szCs w:val="22"/>
        </w:rPr>
        <w:t>, содержащую информацию для формирования Отчета Агента.</w:t>
      </w:r>
    </w:p>
    <w:p w:rsidR="008566E5" w:rsidRDefault="008566E5" w:rsidP="000168C9">
      <w:pPr>
        <w:spacing w:line="276" w:lineRule="auto"/>
        <w:jc w:val="both"/>
        <w:rPr>
          <w:i/>
          <w:iCs/>
          <w:color w:val="0000FF"/>
          <w:sz w:val="22"/>
          <w:szCs w:val="22"/>
        </w:rPr>
      </w:pPr>
    </w:p>
    <w:p w:rsidR="0012665F" w:rsidRDefault="0012665F" w:rsidP="000168C9">
      <w:pPr>
        <w:numPr>
          <w:ilvl w:val="1"/>
          <w:numId w:val="2"/>
        </w:numPr>
        <w:spacing w:line="276" w:lineRule="auto"/>
        <w:ind w:left="720" w:hanging="720"/>
        <w:jc w:val="both"/>
        <w:rPr>
          <w:b/>
          <w:sz w:val="22"/>
          <w:szCs w:val="22"/>
        </w:rPr>
      </w:pPr>
      <w:r w:rsidRPr="00B74A31">
        <w:rPr>
          <w:b/>
          <w:sz w:val="22"/>
          <w:szCs w:val="22"/>
        </w:rPr>
        <w:t xml:space="preserve">Агент </w:t>
      </w:r>
      <w:r w:rsidR="00C523FD" w:rsidRPr="00B74A31">
        <w:rPr>
          <w:b/>
          <w:sz w:val="22"/>
          <w:szCs w:val="22"/>
        </w:rPr>
        <w:t>вправе:</w:t>
      </w:r>
    </w:p>
    <w:p w:rsidR="00421B37" w:rsidRPr="00B74A31" w:rsidRDefault="00421B37" w:rsidP="00421B37">
      <w:pPr>
        <w:spacing w:line="276" w:lineRule="auto"/>
        <w:ind w:left="720"/>
        <w:jc w:val="both"/>
        <w:rPr>
          <w:b/>
          <w:sz w:val="22"/>
          <w:szCs w:val="22"/>
        </w:rPr>
      </w:pPr>
    </w:p>
    <w:p w:rsidR="00DD41E3" w:rsidRPr="00B74A31" w:rsidRDefault="00DD41E3" w:rsidP="000168C9">
      <w:pPr>
        <w:numPr>
          <w:ilvl w:val="2"/>
          <w:numId w:val="2"/>
        </w:numPr>
        <w:tabs>
          <w:tab w:val="num" w:pos="480"/>
        </w:tabs>
        <w:spacing w:line="276" w:lineRule="auto"/>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B74A31" w:rsidRDefault="0036787F" w:rsidP="000168C9">
      <w:pPr>
        <w:numPr>
          <w:ilvl w:val="2"/>
          <w:numId w:val="2"/>
        </w:numPr>
        <w:tabs>
          <w:tab w:val="num" w:pos="480"/>
        </w:tabs>
        <w:spacing w:line="276" w:lineRule="auto"/>
        <w:jc w:val="both"/>
        <w:rPr>
          <w:sz w:val="22"/>
          <w:szCs w:val="22"/>
        </w:rPr>
      </w:pPr>
      <w:r w:rsidRPr="00B74A31">
        <w:rPr>
          <w:sz w:val="22"/>
          <w:szCs w:val="22"/>
        </w:rPr>
        <w:t xml:space="preserve">Самостоятельно выбирать способ информирования </w:t>
      </w:r>
      <w:r w:rsidR="00092CB1" w:rsidRPr="00B74A31">
        <w:rPr>
          <w:sz w:val="22"/>
          <w:szCs w:val="22"/>
        </w:rPr>
        <w:t xml:space="preserve">Клиентов </w:t>
      </w:r>
      <w:r w:rsidR="00DD41E3" w:rsidRPr="00B74A31">
        <w:rPr>
          <w:sz w:val="22"/>
          <w:szCs w:val="22"/>
        </w:rPr>
        <w:t>о</w:t>
      </w:r>
      <w:r w:rsidR="00BD44EC" w:rsidRPr="00B74A31">
        <w:rPr>
          <w:sz w:val="22"/>
          <w:szCs w:val="22"/>
        </w:rPr>
        <w:t>б Услугах и Т</w:t>
      </w:r>
      <w:r w:rsidR="00DD41E3" w:rsidRPr="00B74A31">
        <w:rPr>
          <w:sz w:val="22"/>
          <w:szCs w:val="22"/>
        </w:rPr>
        <w:t>ариф</w:t>
      </w:r>
      <w:r w:rsidR="00D5619A" w:rsidRPr="00B74A31">
        <w:rPr>
          <w:sz w:val="22"/>
          <w:szCs w:val="22"/>
        </w:rPr>
        <w:t xml:space="preserve">ах Принципала </w:t>
      </w:r>
      <w:r w:rsidRPr="00B74A31">
        <w:rPr>
          <w:sz w:val="22"/>
          <w:szCs w:val="22"/>
        </w:rPr>
        <w:t xml:space="preserve">в рамках настоящего Договора, в том числе, но не ограничиваясь этим, с применением средств </w:t>
      </w:r>
      <w:proofErr w:type="spellStart"/>
      <w:r w:rsidRPr="00B74A31">
        <w:rPr>
          <w:sz w:val="22"/>
          <w:szCs w:val="22"/>
        </w:rPr>
        <w:t>телемаркетинга</w:t>
      </w:r>
      <w:proofErr w:type="spellEnd"/>
      <w:r w:rsidRPr="00B74A31">
        <w:rPr>
          <w:sz w:val="22"/>
          <w:szCs w:val="22"/>
        </w:rPr>
        <w:t xml:space="preserve">, почтовой рассылки, обслуживания в </w:t>
      </w:r>
      <w:r w:rsidR="00565D81">
        <w:rPr>
          <w:sz w:val="22"/>
          <w:szCs w:val="22"/>
        </w:rPr>
        <w:t xml:space="preserve">торговых точках </w:t>
      </w:r>
      <w:r w:rsidR="009D5D08" w:rsidRPr="00B74A31">
        <w:rPr>
          <w:sz w:val="22"/>
          <w:szCs w:val="22"/>
        </w:rPr>
        <w:t>Агента</w:t>
      </w:r>
      <w:r w:rsidRPr="00B74A31">
        <w:rPr>
          <w:sz w:val="22"/>
          <w:szCs w:val="22"/>
        </w:rPr>
        <w:t>.</w:t>
      </w:r>
    </w:p>
    <w:p w:rsidR="0036787F" w:rsidRPr="00B74A31" w:rsidRDefault="00C523FD" w:rsidP="000168C9">
      <w:pPr>
        <w:numPr>
          <w:ilvl w:val="2"/>
          <w:numId w:val="2"/>
        </w:numPr>
        <w:tabs>
          <w:tab w:val="num" w:pos="480"/>
        </w:tabs>
        <w:spacing w:line="276" w:lineRule="auto"/>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CE4777" w:rsidRDefault="00BD44EC" w:rsidP="000168C9">
      <w:pPr>
        <w:numPr>
          <w:ilvl w:val="2"/>
          <w:numId w:val="2"/>
        </w:numPr>
        <w:tabs>
          <w:tab w:val="num" w:pos="480"/>
        </w:tabs>
        <w:spacing w:line="276" w:lineRule="auto"/>
        <w:jc w:val="both"/>
        <w:rPr>
          <w:sz w:val="22"/>
          <w:szCs w:val="22"/>
        </w:rPr>
      </w:pPr>
      <w:r w:rsidRPr="00CE4777">
        <w:rPr>
          <w:sz w:val="22"/>
          <w:szCs w:val="22"/>
        </w:rPr>
        <w:lastRenderedPageBreak/>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B22382" w:rsidRPr="00CE4777" w:rsidRDefault="00233E5C" w:rsidP="000168C9">
      <w:pPr>
        <w:numPr>
          <w:ilvl w:val="2"/>
          <w:numId w:val="2"/>
        </w:numPr>
        <w:tabs>
          <w:tab w:val="num" w:pos="480"/>
        </w:tabs>
        <w:spacing w:line="276" w:lineRule="auto"/>
        <w:jc w:val="both"/>
        <w:rPr>
          <w:sz w:val="22"/>
          <w:szCs w:val="22"/>
        </w:rPr>
      </w:pPr>
      <w:r w:rsidRPr="00CE4777">
        <w:rPr>
          <w:sz w:val="22"/>
          <w:szCs w:val="22"/>
        </w:rPr>
        <w:t xml:space="preserve">По </w:t>
      </w:r>
      <w:r w:rsidR="009701D4">
        <w:rPr>
          <w:sz w:val="22"/>
          <w:szCs w:val="22"/>
        </w:rPr>
        <w:t xml:space="preserve">письменной </w:t>
      </w:r>
      <w:r w:rsidRPr="00CE4777">
        <w:rPr>
          <w:sz w:val="22"/>
          <w:szCs w:val="22"/>
        </w:rPr>
        <w:t>договоренности с Принципалом использовать л</w:t>
      </w:r>
      <w:r w:rsidR="00A952CA" w:rsidRPr="00CE4777">
        <w:rPr>
          <w:sz w:val="22"/>
          <w:szCs w:val="22"/>
        </w:rPr>
        <w:t xml:space="preserve">оготип и </w:t>
      </w:r>
      <w:r w:rsidR="001A4036">
        <w:rPr>
          <w:sz w:val="22"/>
          <w:szCs w:val="22"/>
        </w:rPr>
        <w:t>фирменную символику</w:t>
      </w:r>
      <w:r w:rsidR="00A952CA" w:rsidRPr="00CE4777">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B47CF3">
        <w:rPr>
          <w:sz w:val="22"/>
          <w:szCs w:val="22"/>
        </w:rPr>
        <w:t xml:space="preserve">настоящего </w:t>
      </w:r>
      <w:r w:rsidR="00A952CA" w:rsidRPr="00CE4777">
        <w:rPr>
          <w:sz w:val="22"/>
          <w:szCs w:val="22"/>
        </w:rPr>
        <w:t>Договора все права Аген</w:t>
      </w:r>
      <w:r w:rsidRPr="00CE4777">
        <w:rPr>
          <w:sz w:val="22"/>
          <w:szCs w:val="22"/>
        </w:rPr>
        <w:t>та, связанные с использованием л</w:t>
      </w:r>
      <w:r w:rsidR="00A952CA" w:rsidRPr="00CE4777">
        <w:rPr>
          <w:sz w:val="22"/>
          <w:szCs w:val="22"/>
        </w:rPr>
        <w:t xml:space="preserve">оготипа и </w:t>
      </w:r>
      <w:r w:rsidR="001A4036">
        <w:rPr>
          <w:sz w:val="22"/>
          <w:szCs w:val="22"/>
        </w:rPr>
        <w:t>фирменной символики</w:t>
      </w:r>
      <w:r w:rsidR="00A952CA" w:rsidRPr="00CE4777">
        <w:rPr>
          <w:sz w:val="22"/>
          <w:szCs w:val="22"/>
        </w:rPr>
        <w:t xml:space="preserve"> Принципала, прекращаются</w:t>
      </w:r>
      <w:r w:rsidR="00F209FF" w:rsidRPr="00CE4777">
        <w:rPr>
          <w:sz w:val="22"/>
          <w:szCs w:val="22"/>
        </w:rPr>
        <w:t>.</w:t>
      </w:r>
    </w:p>
    <w:p w:rsidR="00B22382" w:rsidRPr="00B74A31" w:rsidRDefault="00B22382" w:rsidP="000168C9">
      <w:pPr>
        <w:spacing w:line="276" w:lineRule="auto"/>
        <w:jc w:val="both"/>
        <w:rPr>
          <w:sz w:val="22"/>
          <w:szCs w:val="22"/>
        </w:rPr>
      </w:pPr>
    </w:p>
    <w:p w:rsidR="0012665F" w:rsidRDefault="0012665F" w:rsidP="000168C9">
      <w:pPr>
        <w:numPr>
          <w:ilvl w:val="1"/>
          <w:numId w:val="2"/>
        </w:numPr>
        <w:spacing w:line="276" w:lineRule="auto"/>
        <w:ind w:left="720" w:hanging="720"/>
        <w:jc w:val="both"/>
        <w:rPr>
          <w:b/>
          <w:sz w:val="22"/>
          <w:szCs w:val="22"/>
        </w:rPr>
      </w:pPr>
      <w:r w:rsidRPr="00B74A31">
        <w:rPr>
          <w:b/>
          <w:sz w:val="22"/>
          <w:szCs w:val="22"/>
        </w:rPr>
        <w:t xml:space="preserve">Принципал </w:t>
      </w:r>
      <w:r w:rsidR="00C523FD" w:rsidRPr="00B74A31">
        <w:rPr>
          <w:b/>
          <w:sz w:val="22"/>
          <w:szCs w:val="22"/>
        </w:rPr>
        <w:t>вправе:</w:t>
      </w:r>
    </w:p>
    <w:p w:rsidR="00421B37" w:rsidRPr="00B74A31" w:rsidRDefault="00421B37" w:rsidP="00421B37">
      <w:pPr>
        <w:spacing w:line="276" w:lineRule="auto"/>
        <w:ind w:left="720"/>
        <w:jc w:val="both"/>
        <w:rPr>
          <w:b/>
          <w:sz w:val="22"/>
          <w:szCs w:val="22"/>
        </w:rPr>
      </w:pPr>
    </w:p>
    <w:p w:rsidR="009D5D08" w:rsidRPr="00B74A31" w:rsidRDefault="009D5D08" w:rsidP="000168C9">
      <w:pPr>
        <w:numPr>
          <w:ilvl w:val="2"/>
          <w:numId w:val="2"/>
        </w:numPr>
        <w:spacing w:line="276" w:lineRule="auto"/>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0A411C">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0168C9">
      <w:pPr>
        <w:numPr>
          <w:ilvl w:val="2"/>
          <w:numId w:val="2"/>
        </w:numPr>
        <w:spacing w:line="276" w:lineRule="auto"/>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0168C9">
      <w:pPr>
        <w:numPr>
          <w:ilvl w:val="2"/>
          <w:numId w:val="2"/>
        </w:numPr>
        <w:spacing w:line="276" w:lineRule="auto"/>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D64CBD">
        <w:rPr>
          <w:sz w:val="22"/>
          <w:szCs w:val="22"/>
        </w:rPr>
        <w:t xml:space="preserve"> чем за 3</w:t>
      </w:r>
      <w:r w:rsidR="000932AD" w:rsidRPr="00B74A31">
        <w:rPr>
          <w:sz w:val="22"/>
          <w:szCs w:val="22"/>
        </w:rPr>
        <w:t xml:space="preserve">0 </w:t>
      </w:r>
      <w:r w:rsidR="00B40628" w:rsidRPr="00B74A31">
        <w:rPr>
          <w:sz w:val="22"/>
          <w:szCs w:val="22"/>
        </w:rPr>
        <w:t>(</w:t>
      </w:r>
      <w:r w:rsidR="00D64CBD">
        <w:rPr>
          <w:sz w:val="22"/>
          <w:szCs w:val="22"/>
        </w:rPr>
        <w:t>тридцать</w:t>
      </w:r>
      <w:r w:rsidR="00B40628" w:rsidRPr="00B74A31">
        <w:rPr>
          <w:sz w:val="22"/>
          <w:szCs w:val="22"/>
        </w:rPr>
        <w:t xml:space="preserve">) </w:t>
      </w:r>
      <w:r w:rsidR="00D64CBD">
        <w:rPr>
          <w:sz w:val="22"/>
          <w:szCs w:val="22"/>
        </w:rPr>
        <w:t>календарных</w:t>
      </w:r>
      <w:r w:rsidR="000932AD" w:rsidRPr="00B74A31">
        <w:rPr>
          <w:sz w:val="22"/>
          <w:szCs w:val="22"/>
        </w:rPr>
        <w:t xml:space="preserve"> дней</w:t>
      </w:r>
      <w:r w:rsidR="0048135A">
        <w:rPr>
          <w:sz w:val="22"/>
          <w:szCs w:val="22"/>
        </w:rPr>
        <w:t xml:space="preserve"> до введения новых Т</w:t>
      </w:r>
      <w:r w:rsidR="000F6616">
        <w:rPr>
          <w:sz w:val="22"/>
          <w:szCs w:val="22"/>
        </w:rPr>
        <w:t>арифов</w:t>
      </w:r>
      <w:r w:rsidR="000932AD" w:rsidRPr="00B74A31">
        <w:rPr>
          <w:sz w:val="22"/>
          <w:szCs w:val="22"/>
        </w:rPr>
        <w:t>.</w:t>
      </w:r>
    </w:p>
    <w:p w:rsidR="00A952CA" w:rsidRPr="00B74A31" w:rsidRDefault="00A952CA" w:rsidP="000168C9">
      <w:pPr>
        <w:numPr>
          <w:ilvl w:val="2"/>
          <w:numId w:val="2"/>
        </w:numPr>
        <w:spacing w:line="276" w:lineRule="auto"/>
        <w:jc w:val="both"/>
        <w:rPr>
          <w:sz w:val="22"/>
          <w:szCs w:val="22"/>
        </w:rPr>
      </w:pPr>
      <w:r w:rsidRPr="00B74A31">
        <w:rPr>
          <w:sz w:val="22"/>
          <w:szCs w:val="22"/>
        </w:rPr>
        <w:t xml:space="preserve">Изменять формы Заявлений путем направления Агенту письменного уведомления не менее чем за </w:t>
      </w:r>
      <w:r w:rsidR="00C31DAC">
        <w:rPr>
          <w:sz w:val="22"/>
          <w:szCs w:val="22"/>
        </w:rPr>
        <w:t>10</w:t>
      </w:r>
      <w:r w:rsidRPr="00B74A31">
        <w:rPr>
          <w:sz w:val="22"/>
          <w:szCs w:val="22"/>
        </w:rPr>
        <w:t xml:space="preserve"> (</w:t>
      </w:r>
      <w:r w:rsidR="00C31DAC">
        <w:rPr>
          <w:sz w:val="22"/>
          <w:szCs w:val="22"/>
        </w:rPr>
        <w:t>десять)</w:t>
      </w:r>
      <w:r w:rsidRPr="00B74A31">
        <w:rPr>
          <w:sz w:val="22"/>
          <w:szCs w:val="22"/>
        </w:rPr>
        <w:t xml:space="preserve"> календарных дней до даты введения новых форм</w:t>
      </w:r>
      <w:r w:rsidR="000A4004" w:rsidRPr="00B74A31">
        <w:rPr>
          <w:sz w:val="22"/>
          <w:szCs w:val="22"/>
        </w:rPr>
        <w:t>.</w:t>
      </w:r>
    </w:p>
    <w:p w:rsidR="00061798" w:rsidRDefault="000A4004" w:rsidP="000168C9">
      <w:pPr>
        <w:numPr>
          <w:ilvl w:val="2"/>
          <w:numId w:val="2"/>
        </w:numPr>
        <w:spacing w:line="276" w:lineRule="auto"/>
        <w:jc w:val="both"/>
        <w:rPr>
          <w:sz w:val="22"/>
          <w:szCs w:val="22"/>
        </w:rPr>
      </w:pPr>
      <w:r w:rsidRPr="00B74A31">
        <w:rPr>
          <w:sz w:val="22"/>
          <w:szCs w:val="22"/>
        </w:rPr>
        <w:t>Сообщать в своих информационных материалах (</w:t>
      </w:r>
      <w:r w:rsidRPr="00B74A31">
        <w:rPr>
          <w:sz w:val="22"/>
          <w:szCs w:val="22"/>
          <w:lang w:val="en-US"/>
        </w:rPr>
        <w:t>web</w:t>
      </w:r>
      <w:r w:rsidRPr="00B74A31">
        <w:rPr>
          <w:sz w:val="22"/>
          <w:szCs w:val="22"/>
        </w:rPr>
        <w:t>-сайт, рассылка, печатные материалы и т.д.) о в</w:t>
      </w:r>
      <w:r w:rsidRPr="00B74A31">
        <w:rPr>
          <w:noProof/>
          <w:sz w:val="22"/>
          <w:szCs w:val="22"/>
        </w:rPr>
        <w:t xml:space="preserve">озможности </w:t>
      </w:r>
      <w:r w:rsidRPr="00B74A31">
        <w:rPr>
          <w:sz w:val="22"/>
          <w:szCs w:val="22"/>
        </w:rPr>
        <w:t>оформления Заявлений</w:t>
      </w:r>
      <w:r w:rsidRPr="00B74A31">
        <w:rPr>
          <w:noProof/>
          <w:sz w:val="22"/>
          <w:szCs w:val="22"/>
        </w:rPr>
        <w:t xml:space="preserve"> в торговых точках </w:t>
      </w:r>
      <w:r w:rsidRPr="00B74A31">
        <w:rPr>
          <w:sz w:val="22"/>
          <w:szCs w:val="22"/>
        </w:rPr>
        <w:t>Агента</w:t>
      </w:r>
      <w:r w:rsidRPr="00B74A31">
        <w:rPr>
          <w:noProof/>
          <w:sz w:val="22"/>
          <w:szCs w:val="22"/>
        </w:rPr>
        <w:t>.</w:t>
      </w:r>
      <w:r w:rsidR="00061798" w:rsidRPr="00061798">
        <w:rPr>
          <w:sz w:val="22"/>
          <w:szCs w:val="22"/>
        </w:rPr>
        <w:t xml:space="preserve"> </w:t>
      </w:r>
    </w:p>
    <w:p w:rsidR="00061798" w:rsidRDefault="00061798" w:rsidP="000168C9">
      <w:pPr>
        <w:numPr>
          <w:ilvl w:val="2"/>
          <w:numId w:val="2"/>
        </w:numPr>
        <w:spacing w:line="276" w:lineRule="auto"/>
        <w:jc w:val="both"/>
        <w:rPr>
          <w:sz w:val="22"/>
          <w:szCs w:val="22"/>
        </w:rPr>
      </w:pPr>
      <w:r>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5B1381" w:rsidRPr="009463D9" w:rsidRDefault="009463D9" w:rsidP="000168C9">
      <w:pPr>
        <w:numPr>
          <w:ilvl w:val="2"/>
          <w:numId w:val="2"/>
        </w:numPr>
        <w:spacing w:line="276" w:lineRule="auto"/>
        <w:jc w:val="both"/>
        <w:rPr>
          <w:sz w:val="22"/>
          <w:szCs w:val="22"/>
        </w:rPr>
      </w:pPr>
      <w:r w:rsidRPr="00550655">
        <w:rPr>
          <w:sz w:val="22"/>
          <w:szCs w:val="22"/>
        </w:rPr>
        <w:t>Корректировать размер агентского вознаграждения на сумму штрафов, начисленных</w:t>
      </w:r>
      <w:ins w:id="9" w:author="Сеськина Елена Петровна" w:date="2017-02-16T12:04:00Z">
        <w:r w:rsidR="00CE33FB">
          <w:rPr>
            <w:sz w:val="22"/>
            <w:szCs w:val="22"/>
          </w:rPr>
          <w:t xml:space="preserve"> </w:t>
        </w:r>
      </w:ins>
      <w:del w:id="10" w:author="Сеськина Елена Петровна" w:date="2017-02-16T12:04:00Z">
        <w:r w:rsidRPr="00550655" w:rsidDel="00CE33FB">
          <w:rPr>
            <w:sz w:val="22"/>
            <w:szCs w:val="22"/>
          </w:rPr>
          <w:delText xml:space="preserve">  </w:delText>
        </w:r>
      </w:del>
      <w:r w:rsidRPr="00550655">
        <w:rPr>
          <w:sz w:val="22"/>
          <w:szCs w:val="22"/>
        </w:rPr>
        <w:t>в соответствии с пп.5.6 и</w:t>
      </w:r>
      <w:r w:rsidR="003149B9">
        <w:rPr>
          <w:sz w:val="22"/>
          <w:szCs w:val="22"/>
        </w:rPr>
        <w:t xml:space="preserve"> 5.7</w:t>
      </w:r>
      <w:r w:rsidRPr="00550655">
        <w:rPr>
          <w:sz w:val="22"/>
          <w:szCs w:val="22"/>
        </w:rPr>
        <w:t xml:space="preserve"> настоящего Договора</w:t>
      </w:r>
      <w:r w:rsidR="0031267A">
        <w:rPr>
          <w:sz w:val="22"/>
          <w:szCs w:val="22"/>
        </w:rPr>
        <w:t>, а также в соответствии с Приложением №2 к Договору.</w:t>
      </w:r>
    </w:p>
    <w:p w:rsidR="006A03F3" w:rsidRPr="001371DA" w:rsidRDefault="006A03F3" w:rsidP="000168C9">
      <w:pPr>
        <w:numPr>
          <w:ilvl w:val="2"/>
          <w:numId w:val="2"/>
        </w:numPr>
        <w:spacing w:line="276" w:lineRule="auto"/>
        <w:jc w:val="both"/>
        <w:rPr>
          <w:sz w:val="22"/>
          <w:szCs w:val="22"/>
        </w:rPr>
      </w:pPr>
      <w:r w:rsidRPr="001371DA">
        <w:rPr>
          <w:sz w:val="22"/>
          <w:szCs w:val="22"/>
        </w:rPr>
        <w:t xml:space="preserve">По </w:t>
      </w:r>
      <w:r w:rsidR="009701D4">
        <w:rPr>
          <w:sz w:val="22"/>
          <w:szCs w:val="22"/>
        </w:rPr>
        <w:t xml:space="preserve">письменной </w:t>
      </w:r>
      <w:r w:rsidRPr="001371DA">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D757F8">
        <w:rPr>
          <w:sz w:val="22"/>
          <w:szCs w:val="22"/>
        </w:rPr>
        <w:t xml:space="preserve">настоящего </w:t>
      </w:r>
      <w:r w:rsidRPr="001371DA">
        <w:rPr>
          <w:sz w:val="22"/>
          <w:szCs w:val="22"/>
        </w:rPr>
        <w:t>Договора все права Принципала, связанные с использованием логотипа и фирменной символики Агента, прекращаются.</w:t>
      </w:r>
    </w:p>
    <w:p w:rsidR="005B1381" w:rsidRDefault="005B1381" w:rsidP="000168C9">
      <w:pPr>
        <w:spacing w:line="276" w:lineRule="auto"/>
        <w:ind w:left="465"/>
        <w:jc w:val="both"/>
        <w:rPr>
          <w:b/>
          <w:sz w:val="22"/>
          <w:szCs w:val="22"/>
        </w:rPr>
      </w:pPr>
    </w:p>
    <w:p w:rsidR="004A1CD4" w:rsidRDefault="004A1CD4" w:rsidP="000168C9">
      <w:pPr>
        <w:numPr>
          <w:ilvl w:val="1"/>
          <w:numId w:val="2"/>
        </w:numPr>
        <w:spacing w:line="276" w:lineRule="auto"/>
        <w:jc w:val="both"/>
        <w:rPr>
          <w:b/>
          <w:sz w:val="22"/>
          <w:szCs w:val="22"/>
        </w:rPr>
      </w:pPr>
      <w:r>
        <w:rPr>
          <w:b/>
          <w:sz w:val="22"/>
          <w:szCs w:val="22"/>
        </w:rPr>
        <w:t>Стороны</w:t>
      </w:r>
      <w:r w:rsidRPr="00B74A31">
        <w:rPr>
          <w:b/>
          <w:sz w:val="22"/>
          <w:szCs w:val="22"/>
        </w:rPr>
        <w:t xml:space="preserve"> </w:t>
      </w:r>
      <w:r>
        <w:rPr>
          <w:b/>
          <w:sz w:val="22"/>
          <w:szCs w:val="22"/>
        </w:rPr>
        <w:t>обязуются</w:t>
      </w:r>
      <w:r w:rsidRPr="00B74A31">
        <w:rPr>
          <w:b/>
          <w:sz w:val="22"/>
          <w:szCs w:val="22"/>
        </w:rPr>
        <w:t>:</w:t>
      </w:r>
    </w:p>
    <w:p w:rsidR="00421B37" w:rsidRDefault="00421B37" w:rsidP="00421B37">
      <w:pPr>
        <w:spacing w:line="276" w:lineRule="auto"/>
        <w:ind w:left="465"/>
        <w:jc w:val="both"/>
        <w:rPr>
          <w:b/>
          <w:sz w:val="22"/>
          <w:szCs w:val="22"/>
        </w:rPr>
      </w:pPr>
    </w:p>
    <w:p w:rsidR="005B1381" w:rsidRDefault="005B1381" w:rsidP="000168C9">
      <w:pPr>
        <w:pStyle w:val="a6"/>
        <w:numPr>
          <w:ilvl w:val="2"/>
          <w:numId w:val="2"/>
        </w:numPr>
        <w:tabs>
          <w:tab w:val="clear" w:pos="720"/>
        </w:tabs>
        <w:spacing w:before="60" w:line="276" w:lineRule="auto"/>
        <w:rPr>
          <w:sz w:val="22"/>
          <w:szCs w:val="22"/>
        </w:rPr>
      </w:pPr>
      <w:r w:rsidRPr="007758C2">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w:t>
      </w:r>
      <w:r w:rsidR="00845014" w:rsidRPr="007758C2">
        <w:rPr>
          <w:sz w:val="22"/>
          <w:szCs w:val="22"/>
        </w:rPr>
        <w:t>р</w:t>
      </w:r>
      <w:r w:rsidRPr="007758C2">
        <w:rPr>
          <w:sz w:val="22"/>
          <w:szCs w:val="22"/>
        </w:rPr>
        <w:t>ес Стороны-получателя</w:t>
      </w:r>
      <w:ins w:id="11" w:author="Сеськина Елена Петровна" w:date="2017-02-16T12:06:00Z">
        <w:r w:rsidR="00CE33FB">
          <w:rPr>
            <w:sz w:val="22"/>
            <w:szCs w:val="22"/>
          </w:rPr>
          <w:t xml:space="preserve"> </w:t>
        </w:r>
      </w:ins>
      <w:del w:id="12" w:author="Сеськина Елена Петровна" w:date="2017-02-16T12:06:00Z">
        <w:r w:rsidRPr="007758C2" w:rsidDel="00CE33FB">
          <w:rPr>
            <w:sz w:val="22"/>
            <w:szCs w:val="22"/>
          </w:rPr>
          <w:delText xml:space="preserve">  </w:delText>
        </w:r>
      </w:del>
      <w:r w:rsidRPr="007758C2">
        <w:rPr>
          <w:sz w:val="22"/>
          <w:szCs w:val="22"/>
        </w:rPr>
        <w:t>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w:t>
      </w:r>
      <w:r w:rsidR="00845014" w:rsidRPr="007758C2">
        <w:rPr>
          <w:sz w:val="22"/>
          <w:szCs w:val="22"/>
        </w:rPr>
        <w:t>а</w:t>
      </w:r>
      <w:r w:rsidRPr="007758C2">
        <w:rPr>
          <w:sz w:val="22"/>
          <w:szCs w:val="22"/>
        </w:rPr>
        <w:t>вить Стороне-инициатору свои письме</w:t>
      </w:r>
      <w:r w:rsidR="00845014" w:rsidRPr="007758C2">
        <w:rPr>
          <w:sz w:val="22"/>
          <w:szCs w:val="22"/>
        </w:rPr>
        <w:t>н</w:t>
      </w:r>
      <w:r w:rsidRPr="007758C2">
        <w:rPr>
          <w:sz w:val="22"/>
          <w:szCs w:val="22"/>
        </w:rPr>
        <w:t>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C160E7">
        <w:rPr>
          <w:sz w:val="22"/>
          <w:szCs w:val="22"/>
        </w:rPr>
        <w:t>.</w:t>
      </w:r>
    </w:p>
    <w:p w:rsidR="0014192D" w:rsidRDefault="0014192D" w:rsidP="000168C9">
      <w:pPr>
        <w:numPr>
          <w:ilvl w:val="2"/>
          <w:numId w:val="2"/>
        </w:numPr>
        <w:spacing w:line="276" w:lineRule="auto"/>
        <w:jc w:val="both"/>
        <w:rPr>
          <w:sz w:val="22"/>
          <w:szCs w:val="22"/>
        </w:rPr>
      </w:pPr>
      <w:r>
        <w:rPr>
          <w:sz w:val="22"/>
          <w:szCs w:val="22"/>
        </w:rPr>
        <w:t xml:space="preserve">В течение 5 (пяти) рабочих дней с момента заключения настоящего Договора согласовать </w:t>
      </w:r>
      <w:r w:rsidRPr="00B74A31">
        <w:rPr>
          <w:sz w:val="22"/>
          <w:szCs w:val="22"/>
        </w:rPr>
        <w:t>Регламент взаимодействия Сторон</w:t>
      </w:r>
      <w:r>
        <w:rPr>
          <w:sz w:val="22"/>
          <w:szCs w:val="22"/>
        </w:rPr>
        <w:t xml:space="preserve">, подготовленный Агентом в процессе участия в закупочной процедуре, в соответствии с которой был заключен настоящий Договор.  </w:t>
      </w:r>
    </w:p>
    <w:p w:rsidR="0014192D" w:rsidRPr="007758C2" w:rsidRDefault="0014192D" w:rsidP="000168C9">
      <w:pPr>
        <w:pStyle w:val="a6"/>
        <w:tabs>
          <w:tab w:val="clear" w:pos="720"/>
        </w:tabs>
        <w:spacing w:before="60" w:line="276" w:lineRule="auto"/>
        <w:rPr>
          <w:sz w:val="22"/>
          <w:szCs w:val="22"/>
        </w:rPr>
      </w:pPr>
    </w:p>
    <w:p w:rsidR="009F5678" w:rsidRPr="00B74A31" w:rsidRDefault="009F5678" w:rsidP="000168C9">
      <w:pPr>
        <w:spacing w:line="276" w:lineRule="auto"/>
        <w:jc w:val="both"/>
        <w:rPr>
          <w:b/>
          <w:sz w:val="22"/>
          <w:szCs w:val="22"/>
        </w:rPr>
      </w:pPr>
    </w:p>
    <w:p w:rsidR="0012665F" w:rsidRPr="00B74A31" w:rsidRDefault="00631435" w:rsidP="000168C9">
      <w:pPr>
        <w:numPr>
          <w:ilvl w:val="0"/>
          <w:numId w:val="2"/>
        </w:numPr>
        <w:spacing w:line="276" w:lineRule="auto"/>
        <w:ind w:left="0" w:firstLine="0"/>
        <w:jc w:val="both"/>
        <w:rPr>
          <w:b/>
          <w:sz w:val="22"/>
          <w:szCs w:val="22"/>
        </w:rPr>
      </w:pPr>
      <w:r w:rsidRPr="00B74A31">
        <w:rPr>
          <w:b/>
          <w:sz w:val="22"/>
          <w:szCs w:val="22"/>
        </w:rPr>
        <w:t>ПОРЯДОК РАСЧЕТОВ</w:t>
      </w:r>
    </w:p>
    <w:p w:rsidR="000A61D1" w:rsidRPr="00B74A31" w:rsidRDefault="000A61D1" w:rsidP="000168C9">
      <w:pPr>
        <w:spacing w:line="276" w:lineRule="auto"/>
        <w:jc w:val="both"/>
        <w:rPr>
          <w:b/>
          <w:sz w:val="22"/>
          <w:szCs w:val="22"/>
        </w:rPr>
      </w:pPr>
    </w:p>
    <w:p w:rsidR="008E7B44" w:rsidRPr="00B74A31" w:rsidRDefault="008E7B44" w:rsidP="000168C9">
      <w:pPr>
        <w:numPr>
          <w:ilvl w:val="1"/>
          <w:numId w:val="2"/>
        </w:numPr>
        <w:spacing w:line="276" w:lineRule="auto"/>
        <w:ind w:left="720" w:hanging="720"/>
        <w:jc w:val="both"/>
        <w:rPr>
          <w:sz w:val="22"/>
          <w:szCs w:val="22"/>
        </w:rPr>
      </w:pPr>
      <w:r w:rsidRPr="00B74A31">
        <w:rPr>
          <w:sz w:val="22"/>
          <w:szCs w:val="22"/>
        </w:rPr>
        <w:t>Расчеты между Сторонами осуществляются на основании Приложени</w:t>
      </w:r>
      <w:r w:rsidR="00D51EF3">
        <w:rPr>
          <w:sz w:val="22"/>
          <w:szCs w:val="22"/>
        </w:rPr>
        <w:t>я</w:t>
      </w:r>
      <w:r w:rsidRPr="00B74A31">
        <w:rPr>
          <w:sz w:val="22"/>
          <w:szCs w:val="22"/>
        </w:rPr>
        <w:t xml:space="preserve"> №</w:t>
      </w:r>
      <w:r w:rsidR="00F55501" w:rsidRPr="00B74A31">
        <w:rPr>
          <w:sz w:val="22"/>
          <w:szCs w:val="22"/>
        </w:rPr>
        <w:t>2</w:t>
      </w:r>
      <w:r w:rsidRPr="00B74A31">
        <w:rPr>
          <w:sz w:val="22"/>
          <w:szCs w:val="22"/>
        </w:rPr>
        <w:t xml:space="preserve"> к настоящему Договору и утвержденного </w:t>
      </w:r>
      <w:r w:rsidR="00F55501" w:rsidRPr="00B74A31">
        <w:rPr>
          <w:sz w:val="22"/>
          <w:szCs w:val="22"/>
        </w:rPr>
        <w:t>Принципалом</w:t>
      </w:r>
      <w:r w:rsidR="00165E5B">
        <w:rPr>
          <w:sz w:val="22"/>
          <w:szCs w:val="22"/>
        </w:rPr>
        <w:t xml:space="preserve"> </w:t>
      </w:r>
      <w:r w:rsidRPr="00B74A31">
        <w:rPr>
          <w:sz w:val="22"/>
          <w:szCs w:val="22"/>
        </w:rPr>
        <w:t>Отчета Агента</w:t>
      </w:r>
      <w:r w:rsidR="00C878A3" w:rsidRPr="00B74A31">
        <w:rPr>
          <w:sz w:val="22"/>
          <w:szCs w:val="22"/>
        </w:rPr>
        <w:t xml:space="preserve"> (Приложение №</w:t>
      </w:r>
      <w:r w:rsidR="0090353E">
        <w:rPr>
          <w:sz w:val="22"/>
          <w:szCs w:val="22"/>
        </w:rPr>
        <w:t xml:space="preserve">8 </w:t>
      </w:r>
      <w:r w:rsidR="00C878A3" w:rsidRPr="00B74A31">
        <w:rPr>
          <w:sz w:val="22"/>
          <w:szCs w:val="22"/>
        </w:rPr>
        <w:t>к настоящему Договору)</w:t>
      </w:r>
      <w:r w:rsidR="00B40628" w:rsidRPr="00B74A31">
        <w:rPr>
          <w:sz w:val="22"/>
          <w:szCs w:val="22"/>
        </w:rPr>
        <w:t>.</w:t>
      </w:r>
    </w:p>
    <w:p w:rsidR="00B27A50" w:rsidRPr="009019EA" w:rsidRDefault="005E16DB" w:rsidP="000168C9">
      <w:pPr>
        <w:numPr>
          <w:ilvl w:val="1"/>
          <w:numId w:val="2"/>
        </w:numPr>
        <w:spacing w:line="276" w:lineRule="auto"/>
        <w:ind w:left="720" w:hanging="720"/>
        <w:jc w:val="both"/>
        <w:rPr>
          <w:sz w:val="22"/>
          <w:szCs w:val="22"/>
        </w:rPr>
      </w:pPr>
      <w:r w:rsidRPr="009019EA">
        <w:rPr>
          <w:sz w:val="22"/>
          <w:szCs w:val="22"/>
        </w:rPr>
        <w:t>Размер вознаграждения Агента определяется в соответствии с Приложением №2 к настоящему Договору</w:t>
      </w:r>
      <w:r w:rsidR="00132665" w:rsidRPr="009019EA">
        <w:rPr>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r w:rsidR="00EA6895" w:rsidRPr="009019EA">
        <w:rPr>
          <w:sz w:val="22"/>
          <w:szCs w:val="22"/>
        </w:rPr>
        <w:t xml:space="preserve"> Максимальный объем вознаграждения Агента, который может быть выплачен Принципалом за </w:t>
      </w:r>
      <w:r w:rsidR="00B27A50" w:rsidRPr="009019EA">
        <w:rPr>
          <w:sz w:val="22"/>
          <w:szCs w:val="22"/>
        </w:rPr>
        <w:t>весь срок действия настоящего Договора составляет</w:t>
      </w:r>
      <w:r w:rsidR="00B27A50">
        <w:rPr>
          <w:sz w:val="22"/>
          <w:szCs w:val="22"/>
        </w:rPr>
        <w:t xml:space="preserve"> </w:t>
      </w:r>
      <w:r w:rsidR="00DA6557">
        <w:rPr>
          <w:sz w:val="22"/>
          <w:szCs w:val="22"/>
        </w:rPr>
        <w:t>3 975 448</w:t>
      </w:r>
      <w:r w:rsidR="00B27A50">
        <w:rPr>
          <w:sz w:val="22"/>
          <w:szCs w:val="22"/>
        </w:rPr>
        <w:t>,</w:t>
      </w:r>
      <w:r w:rsidR="00DA6557">
        <w:rPr>
          <w:sz w:val="22"/>
          <w:szCs w:val="22"/>
        </w:rPr>
        <w:t>32</w:t>
      </w:r>
      <w:r w:rsidR="00B27A50">
        <w:rPr>
          <w:sz w:val="22"/>
          <w:szCs w:val="22"/>
        </w:rPr>
        <w:t xml:space="preserve"> (</w:t>
      </w:r>
      <w:r w:rsidR="00DA6557">
        <w:rPr>
          <w:sz w:val="22"/>
          <w:szCs w:val="22"/>
        </w:rPr>
        <w:t>три миллиона девятьсот семьдесят пять тысяч четыреста сорок восемь</w:t>
      </w:r>
      <w:r w:rsidR="00B27A50">
        <w:rPr>
          <w:sz w:val="22"/>
          <w:szCs w:val="22"/>
        </w:rPr>
        <w:t xml:space="preserve">) рублей </w:t>
      </w:r>
      <w:r w:rsidR="00DA6557">
        <w:rPr>
          <w:sz w:val="22"/>
          <w:szCs w:val="22"/>
        </w:rPr>
        <w:t>32</w:t>
      </w:r>
      <w:r w:rsidR="00B27A50">
        <w:rPr>
          <w:sz w:val="22"/>
          <w:szCs w:val="22"/>
        </w:rPr>
        <w:t xml:space="preserve"> копе</w:t>
      </w:r>
      <w:r w:rsidR="00DA6557">
        <w:rPr>
          <w:sz w:val="22"/>
          <w:szCs w:val="22"/>
        </w:rPr>
        <w:t>йки</w:t>
      </w:r>
      <w:r w:rsidR="00B27A50">
        <w:rPr>
          <w:sz w:val="22"/>
          <w:szCs w:val="22"/>
        </w:rPr>
        <w:t xml:space="preserve">, с учетом НДС. </w:t>
      </w:r>
    </w:p>
    <w:p w:rsidR="00251DB6" w:rsidRDefault="00251DB6" w:rsidP="000168C9">
      <w:pPr>
        <w:numPr>
          <w:ilvl w:val="1"/>
          <w:numId w:val="2"/>
        </w:numPr>
        <w:spacing w:line="276" w:lineRule="auto"/>
        <w:ind w:left="720" w:hanging="720"/>
        <w:jc w:val="both"/>
        <w:rPr>
          <w:sz w:val="22"/>
          <w:szCs w:val="22"/>
        </w:rPr>
      </w:pPr>
      <w:r w:rsidRPr="00B74A31">
        <w:rPr>
          <w:sz w:val="22"/>
          <w:szCs w:val="22"/>
        </w:rPr>
        <w:t xml:space="preserve">В случае несвоевременного получения от Агента оригинала </w:t>
      </w:r>
      <w:r w:rsidR="00B01387">
        <w:rPr>
          <w:sz w:val="22"/>
          <w:szCs w:val="22"/>
        </w:rPr>
        <w:t>оформленного Заявления</w:t>
      </w:r>
      <w:r>
        <w:rPr>
          <w:sz w:val="22"/>
          <w:szCs w:val="22"/>
        </w:rPr>
        <w:t xml:space="preserve"> </w:t>
      </w:r>
      <w:r w:rsidRPr="00B74A31">
        <w:rPr>
          <w:sz w:val="22"/>
          <w:szCs w:val="22"/>
        </w:rPr>
        <w:t>с Клиентом</w:t>
      </w:r>
      <w:r>
        <w:rPr>
          <w:sz w:val="22"/>
          <w:szCs w:val="22"/>
        </w:rPr>
        <w:t xml:space="preserve"> </w:t>
      </w:r>
      <w:r w:rsidRPr="00B74A31">
        <w:rPr>
          <w:sz w:val="22"/>
          <w:szCs w:val="22"/>
        </w:rPr>
        <w:t xml:space="preserve">и до момента его получения, при выплате вознаграждения не учитывать факт </w:t>
      </w:r>
      <w:r w:rsidR="00F07C50">
        <w:rPr>
          <w:sz w:val="22"/>
          <w:szCs w:val="22"/>
        </w:rPr>
        <w:t>оформления такого Заявления</w:t>
      </w:r>
      <w:r>
        <w:rPr>
          <w:sz w:val="22"/>
          <w:szCs w:val="22"/>
        </w:rPr>
        <w:t xml:space="preserve"> </w:t>
      </w:r>
      <w:r w:rsidRPr="00B74A31">
        <w:rPr>
          <w:sz w:val="22"/>
          <w:szCs w:val="22"/>
        </w:rPr>
        <w:t>с Клиентом.</w:t>
      </w:r>
    </w:p>
    <w:p w:rsidR="0012102B" w:rsidRDefault="0012102B" w:rsidP="000168C9">
      <w:pPr>
        <w:numPr>
          <w:ilvl w:val="1"/>
          <w:numId w:val="2"/>
        </w:numPr>
        <w:spacing w:line="276" w:lineRule="auto"/>
        <w:ind w:left="720" w:hanging="720"/>
        <w:jc w:val="both"/>
        <w:rPr>
          <w:sz w:val="22"/>
          <w:szCs w:val="22"/>
        </w:rPr>
      </w:pPr>
      <w:r w:rsidRPr="00596C2B">
        <w:rPr>
          <w:sz w:val="22"/>
          <w:szCs w:val="22"/>
        </w:rPr>
        <w:t>Размер агентского вознаграждения</w:t>
      </w:r>
      <w:r w:rsidRPr="00566923">
        <w:rPr>
          <w:sz w:val="22"/>
          <w:szCs w:val="22"/>
        </w:rPr>
        <w:t xml:space="preserve">, предусмотренный Приложением №2 к настоящему Договору, определяется на основании Отчета Агента </w:t>
      </w:r>
      <w:r w:rsidRPr="00596C2B">
        <w:rPr>
          <w:sz w:val="22"/>
          <w:szCs w:val="22"/>
        </w:rPr>
        <w:t>и Спр</w:t>
      </w:r>
      <w:r w:rsidRPr="00566923">
        <w:rPr>
          <w:sz w:val="22"/>
          <w:szCs w:val="22"/>
        </w:rPr>
        <w:t>авки по форме,</w:t>
      </w:r>
      <w:r w:rsidR="006D0C39">
        <w:rPr>
          <w:sz w:val="22"/>
          <w:szCs w:val="22"/>
        </w:rPr>
        <w:t xml:space="preserve"> предусмотренной Приложением №</w:t>
      </w:r>
      <w:r w:rsidR="00557F5E">
        <w:rPr>
          <w:sz w:val="22"/>
          <w:szCs w:val="22"/>
        </w:rPr>
        <w:t>5</w:t>
      </w:r>
      <w:r w:rsidRPr="00566923">
        <w:rPr>
          <w:sz w:val="22"/>
          <w:szCs w:val="22"/>
        </w:rPr>
        <w:t xml:space="preserve"> к настоящему Договору</w:t>
      </w:r>
      <w:r w:rsidR="006D0C39">
        <w:rPr>
          <w:sz w:val="22"/>
          <w:szCs w:val="22"/>
        </w:rPr>
        <w:t>.</w:t>
      </w:r>
    </w:p>
    <w:p w:rsidR="001B10AB" w:rsidRDefault="001B10AB" w:rsidP="000168C9">
      <w:pPr>
        <w:numPr>
          <w:ilvl w:val="1"/>
          <w:numId w:val="2"/>
        </w:numPr>
        <w:spacing w:line="276" w:lineRule="auto"/>
        <w:ind w:left="720" w:hanging="720"/>
        <w:jc w:val="both"/>
        <w:rPr>
          <w:sz w:val="22"/>
          <w:szCs w:val="22"/>
        </w:rPr>
      </w:pPr>
      <w:r>
        <w:rPr>
          <w:sz w:val="22"/>
          <w:szCs w:val="22"/>
        </w:rPr>
        <w:t>Выплата агентского вознаграждения по на</w:t>
      </w:r>
      <w:r w:rsidR="00263D6E">
        <w:rPr>
          <w:sz w:val="22"/>
          <w:szCs w:val="22"/>
        </w:rPr>
        <w:t>ст</w:t>
      </w:r>
      <w:r>
        <w:rPr>
          <w:sz w:val="22"/>
          <w:szCs w:val="22"/>
        </w:rPr>
        <w:t>оящему Договору производится в следующем порядке:</w:t>
      </w:r>
    </w:p>
    <w:p w:rsidR="0068747D" w:rsidRPr="005B51F5" w:rsidRDefault="0068747D" w:rsidP="000168C9">
      <w:pPr>
        <w:numPr>
          <w:ilvl w:val="2"/>
          <w:numId w:val="2"/>
        </w:numPr>
        <w:tabs>
          <w:tab w:val="left" w:pos="851"/>
        </w:tabs>
        <w:spacing w:line="276" w:lineRule="auto"/>
        <w:ind w:left="851" w:hanging="851"/>
        <w:jc w:val="both"/>
        <w:rPr>
          <w:sz w:val="22"/>
          <w:szCs w:val="22"/>
        </w:rPr>
      </w:pPr>
      <w:r>
        <w:rPr>
          <w:spacing w:val="1"/>
          <w:sz w:val="22"/>
          <w:szCs w:val="22"/>
        </w:rPr>
        <w:t xml:space="preserve">Ежемесячно, </w:t>
      </w:r>
      <w:r w:rsidRPr="00B74A31">
        <w:rPr>
          <w:spacing w:val="1"/>
          <w:sz w:val="22"/>
          <w:szCs w:val="22"/>
        </w:rPr>
        <w:t xml:space="preserve">не позднее </w:t>
      </w:r>
      <w:r w:rsidR="00A108C7">
        <w:rPr>
          <w:spacing w:val="1"/>
          <w:sz w:val="22"/>
          <w:szCs w:val="22"/>
        </w:rPr>
        <w:t>двадцатого</w:t>
      </w:r>
      <w:r w:rsidRPr="00B74A31">
        <w:rPr>
          <w:spacing w:val="1"/>
          <w:sz w:val="22"/>
          <w:szCs w:val="22"/>
        </w:rPr>
        <w:t xml:space="preserve"> числа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Справки</w:t>
      </w:r>
      <w:r>
        <w:rPr>
          <w:spacing w:val="1"/>
          <w:sz w:val="22"/>
          <w:szCs w:val="22"/>
        </w:rPr>
        <w:t xml:space="preserve"> Принципала </w:t>
      </w:r>
      <w:r w:rsidRPr="00CD4B69">
        <w:rPr>
          <w:spacing w:val="1"/>
          <w:sz w:val="22"/>
          <w:szCs w:val="22"/>
        </w:rPr>
        <w:t>(Приложение №</w:t>
      </w:r>
      <w:r w:rsidR="00557F5E">
        <w:rPr>
          <w:spacing w:val="1"/>
          <w:sz w:val="22"/>
          <w:szCs w:val="22"/>
        </w:rPr>
        <w:t>5</w:t>
      </w:r>
      <w:r>
        <w:rPr>
          <w:spacing w:val="1"/>
          <w:sz w:val="22"/>
          <w:szCs w:val="22"/>
        </w:rPr>
        <w:t xml:space="preserve"> к настоящему Договору</w:t>
      </w:r>
      <w:r w:rsidRPr="00CD4B69">
        <w:rPr>
          <w:spacing w:val="1"/>
          <w:sz w:val="22"/>
          <w:szCs w:val="22"/>
        </w:rPr>
        <w:t>). Справка направляется по электронной почте.</w:t>
      </w:r>
    </w:p>
    <w:p w:rsidR="005329C3" w:rsidRPr="00B57771" w:rsidRDefault="005329C3" w:rsidP="000168C9">
      <w:pPr>
        <w:numPr>
          <w:ilvl w:val="2"/>
          <w:numId w:val="2"/>
        </w:numPr>
        <w:shd w:val="clear" w:color="auto" w:fill="FFFFFF"/>
        <w:tabs>
          <w:tab w:val="left" w:pos="851"/>
        </w:tabs>
        <w:spacing w:line="276" w:lineRule="auto"/>
        <w:ind w:left="851" w:hanging="851"/>
        <w:jc w:val="both"/>
        <w:rPr>
          <w:sz w:val="22"/>
          <w:szCs w:val="22"/>
        </w:rPr>
      </w:pPr>
      <w:r w:rsidRPr="005B51F5">
        <w:rPr>
          <w:iCs/>
          <w:sz w:val="22"/>
          <w:szCs w:val="22"/>
        </w:rPr>
        <w:t xml:space="preserve">Агент </w:t>
      </w:r>
      <w:r>
        <w:rPr>
          <w:spacing w:val="1"/>
          <w:sz w:val="22"/>
          <w:szCs w:val="22"/>
        </w:rPr>
        <w:t xml:space="preserve">не позднее </w:t>
      </w:r>
      <w:r w:rsidR="00A108C7">
        <w:rPr>
          <w:spacing w:val="1"/>
          <w:sz w:val="22"/>
          <w:szCs w:val="22"/>
        </w:rPr>
        <w:t>двадцать пятого</w:t>
      </w:r>
      <w:r w:rsidRPr="00B74A31">
        <w:rPr>
          <w:spacing w:val="1"/>
          <w:sz w:val="22"/>
          <w:szCs w:val="22"/>
        </w:rPr>
        <w:t xml:space="preserve"> числа Расчетного периода</w:t>
      </w:r>
      <w:r w:rsidRPr="005B51F5">
        <w:rPr>
          <w:iCs/>
          <w:sz w:val="22"/>
          <w:szCs w:val="22"/>
        </w:rPr>
        <w:t xml:space="preserve">, направляет Принципалу Отчет </w:t>
      </w:r>
      <w:r>
        <w:rPr>
          <w:iCs/>
          <w:sz w:val="22"/>
          <w:szCs w:val="22"/>
        </w:rPr>
        <w:t>Агента</w:t>
      </w:r>
      <w:r w:rsidRPr="005B51F5">
        <w:rPr>
          <w:iCs/>
          <w:sz w:val="22"/>
          <w:szCs w:val="22"/>
        </w:rPr>
        <w:t xml:space="preserve"> (Приложение №</w:t>
      </w:r>
      <w:r w:rsidR="00557F5E">
        <w:rPr>
          <w:iCs/>
          <w:sz w:val="22"/>
          <w:szCs w:val="22"/>
        </w:rPr>
        <w:t>6</w:t>
      </w:r>
      <w:r w:rsidRPr="005B51F5">
        <w:rPr>
          <w:iCs/>
          <w:sz w:val="22"/>
          <w:szCs w:val="22"/>
        </w:rPr>
        <w:t xml:space="preserve"> к настоящему</w:t>
      </w:r>
      <w:r>
        <w:rPr>
          <w:iCs/>
          <w:sz w:val="22"/>
          <w:szCs w:val="22"/>
        </w:rPr>
        <w:t xml:space="preserve"> Договору) и </w:t>
      </w:r>
      <w:r w:rsidRPr="005B51F5">
        <w:rPr>
          <w:iCs/>
          <w:sz w:val="22"/>
          <w:szCs w:val="22"/>
        </w:rPr>
        <w:t xml:space="preserve">счет </w:t>
      </w:r>
      <w:r w:rsidRPr="00B74A31">
        <w:rPr>
          <w:spacing w:val="1"/>
          <w:sz w:val="22"/>
          <w:szCs w:val="22"/>
        </w:rPr>
        <w:t>на сумму вознаграждения</w:t>
      </w:r>
      <w:r>
        <w:rPr>
          <w:iCs/>
          <w:sz w:val="22"/>
          <w:szCs w:val="22"/>
        </w:rPr>
        <w:t xml:space="preserve">. </w:t>
      </w:r>
      <w:r w:rsidRPr="005B51F5">
        <w:rPr>
          <w:iCs/>
          <w:sz w:val="22"/>
          <w:szCs w:val="22"/>
        </w:rPr>
        <w:t xml:space="preserve">Оригиналы документов направляются почтой или курьером, копии документов передаются </w:t>
      </w:r>
      <w:r>
        <w:rPr>
          <w:iCs/>
          <w:sz w:val="22"/>
          <w:szCs w:val="22"/>
        </w:rPr>
        <w:t xml:space="preserve">по электронной почте или </w:t>
      </w:r>
      <w:r w:rsidRPr="005B51F5">
        <w:rPr>
          <w:iCs/>
          <w:sz w:val="22"/>
          <w:szCs w:val="22"/>
        </w:rPr>
        <w:t>по факсу</w:t>
      </w:r>
      <w:r>
        <w:rPr>
          <w:iCs/>
          <w:sz w:val="22"/>
          <w:szCs w:val="22"/>
        </w:rPr>
        <w:t>.</w:t>
      </w:r>
    </w:p>
    <w:p w:rsidR="005329C3" w:rsidRPr="008955C4" w:rsidRDefault="005329C3" w:rsidP="000168C9">
      <w:pPr>
        <w:numPr>
          <w:ilvl w:val="2"/>
          <w:numId w:val="2"/>
        </w:numPr>
        <w:shd w:val="clear" w:color="auto" w:fill="FFFFFF"/>
        <w:tabs>
          <w:tab w:val="left" w:pos="851"/>
        </w:tabs>
        <w:spacing w:line="276" w:lineRule="auto"/>
        <w:ind w:left="851" w:hanging="851"/>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Pr="00B57771">
        <w:rPr>
          <w:sz w:val="22"/>
          <w:szCs w:val="22"/>
        </w:rPr>
        <w:t>в сроки, указанные в п.</w:t>
      </w:r>
      <w:r>
        <w:rPr>
          <w:sz w:val="22"/>
          <w:szCs w:val="22"/>
        </w:rPr>
        <w:t>3.1.14</w:t>
      </w:r>
      <w:r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5E16DB" w:rsidRPr="00B74A31" w:rsidRDefault="009338D4" w:rsidP="000168C9">
      <w:pPr>
        <w:numPr>
          <w:ilvl w:val="2"/>
          <w:numId w:val="2"/>
        </w:numPr>
        <w:tabs>
          <w:tab w:val="left" w:pos="851"/>
        </w:tabs>
        <w:spacing w:line="276" w:lineRule="auto"/>
        <w:ind w:left="851" w:hanging="851"/>
        <w:jc w:val="both"/>
        <w:rPr>
          <w:sz w:val="22"/>
          <w:szCs w:val="22"/>
        </w:rPr>
      </w:pPr>
      <w:r w:rsidRPr="00B74A31">
        <w:rPr>
          <w:sz w:val="22"/>
          <w:szCs w:val="22"/>
        </w:rPr>
        <w:t>При отсутствии замечаний Принципал</w:t>
      </w:r>
      <w:r w:rsidR="005E16DB" w:rsidRPr="00B74A31">
        <w:rPr>
          <w:sz w:val="22"/>
          <w:szCs w:val="22"/>
        </w:rPr>
        <w:t xml:space="preserve"> </w:t>
      </w:r>
      <w:r w:rsidR="00B40628" w:rsidRPr="00B74A31">
        <w:rPr>
          <w:sz w:val="22"/>
          <w:szCs w:val="22"/>
        </w:rPr>
        <w:t>у</w:t>
      </w:r>
      <w:r w:rsidR="00CD4B69">
        <w:rPr>
          <w:sz w:val="22"/>
          <w:szCs w:val="22"/>
        </w:rPr>
        <w:t xml:space="preserve">тверждает </w:t>
      </w:r>
      <w:r w:rsidRPr="00B74A31">
        <w:rPr>
          <w:sz w:val="22"/>
          <w:szCs w:val="22"/>
        </w:rPr>
        <w:t>Отчет Агента</w:t>
      </w:r>
      <w:r w:rsidR="00DD636C" w:rsidRPr="00B74A31">
        <w:rPr>
          <w:sz w:val="22"/>
          <w:szCs w:val="22"/>
        </w:rPr>
        <w:t xml:space="preserve"> </w:t>
      </w:r>
      <w:r w:rsidR="0018560F" w:rsidRPr="00B74A31">
        <w:rPr>
          <w:sz w:val="22"/>
          <w:szCs w:val="22"/>
        </w:rPr>
        <w:t xml:space="preserve">и направляет </w:t>
      </w:r>
      <w:r w:rsidR="005E16DB" w:rsidRPr="00B74A31">
        <w:rPr>
          <w:sz w:val="22"/>
          <w:szCs w:val="22"/>
        </w:rPr>
        <w:t xml:space="preserve">один экземпляр утвержденного </w:t>
      </w:r>
      <w:r w:rsidR="0018560F" w:rsidRPr="00B74A31">
        <w:rPr>
          <w:sz w:val="22"/>
          <w:szCs w:val="22"/>
        </w:rPr>
        <w:t xml:space="preserve">Отчета Агента </w:t>
      </w:r>
      <w:r w:rsidR="00C427C4" w:rsidRPr="00B74A31">
        <w:rPr>
          <w:sz w:val="22"/>
          <w:szCs w:val="22"/>
        </w:rPr>
        <w:t xml:space="preserve">в адрес Агента </w:t>
      </w:r>
      <w:r w:rsidR="0018560F" w:rsidRPr="00B74A31">
        <w:rPr>
          <w:sz w:val="22"/>
          <w:szCs w:val="22"/>
        </w:rPr>
        <w:t>в течение 10</w:t>
      </w:r>
      <w:r w:rsidR="00DD636C" w:rsidRPr="00B74A31">
        <w:rPr>
          <w:sz w:val="22"/>
          <w:szCs w:val="22"/>
        </w:rPr>
        <w:t xml:space="preserve"> </w:t>
      </w:r>
      <w:r w:rsidR="0018560F" w:rsidRPr="00B74A31">
        <w:rPr>
          <w:sz w:val="22"/>
          <w:szCs w:val="22"/>
        </w:rPr>
        <w:t xml:space="preserve">(десяти) </w:t>
      </w:r>
      <w:r w:rsidR="00DD636C" w:rsidRPr="00B74A31">
        <w:rPr>
          <w:sz w:val="22"/>
          <w:szCs w:val="22"/>
        </w:rPr>
        <w:t xml:space="preserve">рабочих дней с момента </w:t>
      </w:r>
      <w:r w:rsidR="00C82CA4" w:rsidRPr="00B74A31">
        <w:rPr>
          <w:sz w:val="22"/>
          <w:szCs w:val="22"/>
        </w:rPr>
        <w:t xml:space="preserve">его </w:t>
      </w:r>
      <w:r w:rsidR="00DD636C" w:rsidRPr="00B74A31">
        <w:rPr>
          <w:sz w:val="22"/>
          <w:szCs w:val="22"/>
        </w:rPr>
        <w:t>получения</w:t>
      </w:r>
      <w:r w:rsidR="00D5192E">
        <w:rPr>
          <w:sz w:val="22"/>
          <w:szCs w:val="22"/>
        </w:rPr>
        <w:t>.</w:t>
      </w:r>
    </w:p>
    <w:p w:rsidR="000973E8" w:rsidRPr="000973E8" w:rsidRDefault="000973E8" w:rsidP="000168C9">
      <w:pPr>
        <w:numPr>
          <w:ilvl w:val="2"/>
          <w:numId w:val="2"/>
        </w:numPr>
        <w:tabs>
          <w:tab w:val="left" w:pos="851"/>
        </w:tabs>
        <w:spacing w:line="276" w:lineRule="auto"/>
        <w:ind w:left="851" w:hanging="851"/>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п.п.4.5</w:t>
      </w:r>
      <w:r w:rsidR="004B27AE">
        <w:rPr>
          <w:rFonts w:ascii="Times New Roman CYR" w:hAnsi="Times New Roman CYR"/>
          <w:sz w:val="22"/>
          <w:szCs w:val="22"/>
        </w:rPr>
        <w:t>.3, 4.5.</w:t>
      </w:r>
      <w:r w:rsidR="00FB0D43">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sidR="00E41AA0">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sidR="009A479A">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sidR="00D83FED">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sidR="009A479A">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sidR="00ED2E36">
        <w:rPr>
          <w:rFonts w:ascii="Times New Roman CYR" w:hAnsi="Times New Roman CYR"/>
          <w:sz w:val="22"/>
          <w:szCs w:val="22"/>
        </w:rPr>
        <w:t>,</w:t>
      </w:r>
      <w:r w:rsidR="00ED2E36" w:rsidRPr="00ED2E36">
        <w:rPr>
          <w:sz w:val="22"/>
          <w:szCs w:val="22"/>
        </w:rPr>
        <w:t xml:space="preserve"> </w:t>
      </w:r>
      <w:r w:rsidR="00ED2E36" w:rsidRPr="00B74A31">
        <w:rPr>
          <w:sz w:val="22"/>
          <w:szCs w:val="22"/>
        </w:rPr>
        <w:t>агентские поручения исполненными</w:t>
      </w:r>
      <w:r w:rsidR="00ED2E36">
        <w:rPr>
          <w:sz w:val="22"/>
          <w:szCs w:val="22"/>
        </w:rPr>
        <w:t>.</w:t>
      </w:r>
    </w:p>
    <w:p w:rsidR="000973E8" w:rsidRPr="000973E8" w:rsidRDefault="000973E8" w:rsidP="000168C9">
      <w:pPr>
        <w:numPr>
          <w:ilvl w:val="2"/>
          <w:numId w:val="2"/>
        </w:numPr>
        <w:tabs>
          <w:tab w:val="left" w:pos="851"/>
        </w:tabs>
        <w:spacing w:line="276" w:lineRule="auto"/>
        <w:ind w:left="851" w:hanging="851"/>
        <w:jc w:val="both"/>
        <w:rPr>
          <w:sz w:val="22"/>
          <w:szCs w:val="22"/>
        </w:rPr>
      </w:pPr>
      <w:r w:rsidRPr="000973E8">
        <w:rPr>
          <w:iCs/>
          <w:sz w:val="22"/>
          <w:szCs w:val="22"/>
        </w:rPr>
        <w:t xml:space="preserve">Принципал уплачивает Агенту агентское вознаграждение в срок </w:t>
      </w:r>
      <w:r w:rsidR="00F71187">
        <w:rPr>
          <w:iCs/>
          <w:sz w:val="22"/>
          <w:szCs w:val="22"/>
        </w:rPr>
        <w:t xml:space="preserve">не позднее 30 календарных дней с даты получения счета Принципалом </w:t>
      </w:r>
      <w:r w:rsidRPr="000973E8">
        <w:rPr>
          <w:iCs/>
          <w:sz w:val="22"/>
          <w:szCs w:val="22"/>
        </w:rPr>
        <w:t xml:space="preserve">на основании </w:t>
      </w:r>
      <w:r w:rsidR="00F71187">
        <w:rPr>
          <w:iCs/>
          <w:sz w:val="22"/>
          <w:szCs w:val="22"/>
        </w:rPr>
        <w:t xml:space="preserve">полученного </w:t>
      </w:r>
      <w:r w:rsidRPr="000973E8">
        <w:rPr>
          <w:iCs/>
          <w:sz w:val="22"/>
          <w:szCs w:val="22"/>
        </w:rPr>
        <w:t xml:space="preserve">счета, выставленного Агентом, в соответствии с </w:t>
      </w:r>
      <w:r w:rsidRPr="008530E3">
        <w:rPr>
          <w:iCs/>
          <w:sz w:val="22"/>
          <w:szCs w:val="22"/>
        </w:rPr>
        <w:t>условиями п.</w:t>
      </w:r>
      <w:r w:rsidR="00ED2E36" w:rsidRPr="008530E3">
        <w:rPr>
          <w:iCs/>
          <w:sz w:val="22"/>
          <w:szCs w:val="22"/>
        </w:rPr>
        <w:t>4</w:t>
      </w:r>
      <w:r w:rsidR="00083434" w:rsidRPr="008530E3">
        <w:rPr>
          <w:iCs/>
          <w:sz w:val="22"/>
          <w:szCs w:val="22"/>
        </w:rPr>
        <w:t>.5.</w:t>
      </w:r>
      <w:r w:rsidR="00FB0D43">
        <w:rPr>
          <w:iCs/>
          <w:sz w:val="22"/>
          <w:szCs w:val="22"/>
        </w:rPr>
        <w:t>2</w:t>
      </w:r>
      <w:r w:rsidRPr="000973E8">
        <w:rPr>
          <w:iCs/>
          <w:sz w:val="22"/>
          <w:szCs w:val="22"/>
        </w:rPr>
        <w:t xml:space="preserve"> настоящего Договора.</w:t>
      </w:r>
    </w:p>
    <w:p w:rsidR="00DD636C" w:rsidRDefault="009338D4" w:rsidP="000168C9">
      <w:pPr>
        <w:numPr>
          <w:ilvl w:val="1"/>
          <w:numId w:val="2"/>
        </w:numPr>
        <w:spacing w:line="276" w:lineRule="auto"/>
        <w:ind w:left="720" w:hanging="720"/>
        <w:jc w:val="both"/>
        <w:rPr>
          <w:sz w:val="22"/>
          <w:szCs w:val="22"/>
        </w:rPr>
      </w:pPr>
      <w:r w:rsidRPr="00B74A31">
        <w:rPr>
          <w:sz w:val="22"/>
          <w:szCs w:val="22"/>
        </w:rPr>
        <w:t xml:space="preserve">Датой </w:t>
      </w:r>
      <w:r w:rsidR="005E16DB" w:rsidRPr="00B74A31">
        <w:rPr>
          <w:sz w:val="22"/>
          <w:szCs w:val="22"/>
        </w:rPr>
        <w:t xml:space="preserve">исполнения Принципалом обязательств по оплате агентского вознаграждения, предусмотренного настоящим Договором, считается </w:t>
      </w:r>
      <w:r w:rsidRPr="00B74A31">
        <w:rPr>
          <w:sz w:val="22"/>
          <w:szCs w:val="22"/>
        </w:rPr>
        <w:t xml:space="preserve">дата списания </w:t>
      </w:r>
      <w:r w:rsidR="005E16DB" w:rsidRPr="00B74A31">
        <w:rPr>
          <w:sz w:val="22"/>
          <w:szCs w:val="22"/>
        </w:rPr>
        <w:t xml:space="preserve">денежных </w:t>
      </w:r>
      <w:r w:rsidRPr="00B74A31">
        <w:rPr>
          <w:sz w:val="22"/>
          <w:szCs w:val="22"/>
        </w:rPr>
        <w:t xml:space="preserve">средств с расчетного счета </w:t>
      </w:r>
      <w:r w:rsidR="00F55501" w:rsidRPr="00B74A31">
        <w:rPr>
          <w:sz w:val="22"/>
          <w:szCs w:val="22"/>
        </w:rPr>
        <w:t>Принципала</w:t>
      </w:r>
      <w:r w:rsidR="005E16DB" w:rsidRPr="00B74A31">
        <w:rPr>
          <w:sz w:val="22"/>
          <w:szCs w:val="22"/>
        </w:rPr>
        <w:t>.</w:t>
      </w:r>
    </w:p>
    <w:p w:rsidR="007E6639" w:rsidRPr="00B74A31" w:rsidRDefault="007E6639" w:rsidP="000168C9">
      <w:pPr>
        <w:numPr>
          <w:ilvl w:val="1"/>
          <w:numId w:val="2"/>
        </w:numPr>
        <w:spacing w:line="276" w:lineRule="auto"/>
        <w:ind w:left="720" w:hanging="720"/>
        <w:jc w:val="both"/>
        <w:rPr>
          <w:sz w:val="22"/>
          <w:szCs w:val="22"/>
        </w:rPr>
      </w:pPr>
      <w:r>
        <w:rPr>
          <w:sz w:val="22"/>
          <w:szCs w:val="22"/>
        </w:rPr>
        <w:lastRenderedPageBreak/>
        <w:t>Счет-фактура выставляется Агентом в соответствии с требованиями действующего налогового законодательства РФ.</w:t>
      </w:r>
    </w:p>
    <w:p w:rsidR="005D09F7" w:rsidRPr="00B74A31" w:rsidRDefault="005D09F7" w:rsidP="000168C9">
      <w:pPr>
        <w:pStyle w:val="a6"/>
        <w:numPr>
          <w:ilvl w:val="1"/>
          <w:numId w:val="2"/>
        </w:numPr>
        <w:tabs>
          <w:tab w:val="clear" w:pos="720"/>
        </w:tabs>
        <w:spacing w:before="60" w:line="276" w:lineRule="auto"/>
        <w:ind w:left="720" w:hanging="720"/>
        <w:rPr>
          <w:sz w:val="22"/>
          <w:szCs w:val="22"/>
        </w:rPr>
      </w:pPr>
      <w:r w:rsidRPr="00B74A31">
        <w:rPr>
          <w:sz w:val="22"/>
          <w:szCs w:val="22"/>
        </w:rPr>
        <w:t xml:space="preserve">Датой исполнения обязательств Агента по настоящему Договору считается дата </w:t>
      </w:r>
      <w:r w:rsidR="00E96C35">
        <w:rPr>
          <w:sz w:val="22"/>
          <w:szCs w:val="22"/>
        </w:rPr>
        <w:t>подписания</w:t>
      </w:r>
      <w:r w:rsidR="00E96C35" w:rsidRPr="00B74A31">
        <w:rPr>
          <w:sz w:val="22"/>
          <w:szCs w:val="22"/>
        </w:rPr>
        <w:t xml:space="preserve"> </w:t>
      </w:r>
      <w:r w:rsidRPr="00B74A31">
        <w:rPr>
          <w:sz w:val="22"/>
          <w:szCs w:val="22"/>
        </w:rPr>
        <w:t>Принципалом Отчета Агента</w:t>
      </w:r>
      <w:r w:rsidR="00853116">
        <w:rPr>
          <w:sz w:val="22"/>
          <w:szCs w:val="22"/>
        </w:rPr>
        <w:t>.</w:t>
      </w:r>
    </w:p>
    <w:p w:rsidR="0012665F" w:rsidRPr="00B74A31" w:rsidRDefault="0012665F" w:rsidP="000168C9">
      <w:pPr>
        <w:tabs>
          <w:tab w:val="left" w:pos="720"/>
        </w:tabs>
        <w:spacing w:line="276" w:lineRule="auto"/>
        <w:jc w:val="both"/>
        <w:rPr>
          <w:sz w:val="22"/>
          <w:szCs w:val="22"/>
        </w:rPr>
      </w:pPr>
    </w:p>
    <w:p w:rsidR="000A61D1" w:rsidRPr="00B74A31" w:rsidRDefault="00631435" w:rsidP="000168C9">
      <w:pPr>
        <w:numPr>
          <w:ilvl w:val="0"/>
          <w:numId w:val="2"/>
        </w:numPr>
        <w:spacing w:line="276" w:lineRule="auto"/>
        <w:ind w:left="0" w:firstLine="0"/>
        <w:jc w:val="both"/>
        <w:rPr>
          <w:b/>
          <w:sz w:val="22"/>
          <w:szCs w:val="22"/>
        </w:rPr>
      </w:pPr>
      <w:r w:rsidRPr="00B74A31">
        <w:rPr>
          <w:b/>
          <w:sz w:val="22"/>
          <w:szCs w:val="22"/>
        </w:rPr>
        <w:t>ОТВЕТСТВЕННОСТЬ СТОРОН</w:t>
      </w:r>
    </w:p>
    <w:p w:rsidR="000A61D1" w:rsidRPr="00B74A31" w:rsidRDefault="000A61D1" w:rsidP="000168C9">
      <w:pPr>
        <w:spacing w:line="276" w:lineRule="auto"/>
        <w:jc w:val="both"/>
        <w:rPr>
          <w:b/>
          <w:sz w:val="22"/>
          <w:szCs w:val="22"/>
        </w:rPr>
      </w:pPr>
    </w:p>
    <w:p w:rsidR="0077428D" w:rsidRPr="00B74A31" w:rsidRDefault="0077428D" w:rsidP="000168C9">
      <w:pPr>
        <w:widowControl w:val="0"/>
        <w:numPr>
          <w:ilvl w:val="1"/>
          <w:numId w:val="2"/>
        </w:numPr>
        <w:shd w:val="clear" w:color="auto" w:fill="FFFFFF"/>
        <w:autoSpaceDE w:val="0"/>
        <w:autoSpaceDN w:val="0"/>
        <w:adjustRightInd w:val="0"/>
        <w:spacing w:line="276" w:lineRule="auto"/>
        <w:ind w:left="720" w:hanging="72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EF4A59">
        <w:rPr>
          <w:spacing w:val="1"/>
          <w:sz w:val="22"/>
          <w:szCs w:val="22"/>
        </w:rPr>
        <w:t>сийской Федерации.</w:t>
      </w:r>
    </w:p>
    <w:p w:rsidR="0077428D" w:rsidRPr="00B74A31" w:rsidRDefault="0077428D" w:rsidP="000168C9">
      <w:pPr>
        <w:widowControl w:val="0"/>
        <w:numPr>
          <w:ilvl w:val="1"/>
          <w:numId w:val="2"/>
        </w:numPr>
        <w:shd w:val="clear" w:color="auto" w:fill="FFFFFF"/>
        <w:autoSpaceDE w:val="0"/>
        <w:autoSpaceDN w:val="0"/>
        <w:adjustRightInd w:val="0"/>
        <w:spacing w:line="276" w:lineRule="auto"/>
        <w:ind w:left="720" w:hanging="72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EF4A59">
        <w:rPr>
          <w:spacing w:val="-1"/>
          <w:sz w:val="22"/>
          <w:szCs w:val="22"/>
        </w:rPr>
        <w:t>.</w:t>
      </w:r>
    </w:p>
    <w:p w:rsidR="0077428D" w:rsidRPr="00B74A31" w:rsidRDefault="0077428D" w:rsidP="000168C9">
      <w:pPr>
        <w:widowControl w:val="0"/>
        <w:numPr>
          <w:ilvl w:val="1"/>
          <w:numId w:val="2"/>
        </w:numPr>
        <w:shd w:val="clear" w:color="auto" w:fill="FFFFFF"/>
        <w:autoSpaceDE w:val="0"/>
        <w:autoSpaceDN w:val="0"/>
        <w:adjustRightInd w:val="0"/>
        <w:spacing w:line="276" w:lineRule="auto"/>
        <w:ind w:left="720" w:hanging="72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C6D57">
        <w:rPr>
          <w:spacing w:val="-4"/>
          <w:sz w:val="22"/>
          <w:szCs w:val="22"/>
        </w:rPr>
        <w:t>. Р</w:t>
      </w:r>
      <w:r w:rsidR="009E6AF4">
        <w:rPr>
          <w:spacing w:val="-4"/>
          <w:sz w:val="22"/>
          <w:szCs w:val="22"/>
        </w:rPr>
        <w:t xml:space="preserve">азмер </w:t>
      </w:r>
      <w:r w:rsidR="003C6D57">
        <w:rPr>
          <w:spacing w:val="-4"/>
          <w:sz w:val="22"/>
          <w:szCs w:val="22"/>
        </w:rPr>
        <w:t xml:space="preserve">неустойки составляет </w:t>
      </w:r>
      <w:r w:rsidR="009E6AF4">
        <w:rPr>
          <w:spacing w:val="-4"/>
          <w:sz w:val="22"/>
          <w:szCs w:val="22"/>
        </w:rPr>
        <w:t>2/365 ставки рефинансирования Центрального банка Российской Федерации</w:t>
      </w:r>
      <w:r w:rsidR="003C6D57">
        <w:rPr>
          <w:spacing w:val="-4"/>
          <w:sz w:val="22"/>
          <w:szCs w:val="22"/>
        </w:rPr>
        <w:t xml:space="preserve"> на день уплаты неустойки</w:t>
      </w:r>
      <w:r w:rsidRPr="00B74A31">
        <w:rPr>
          <w:iCs/>
          <w:sz w:val="22"/>
          <w:szCs w:val="22"/>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3C6D57">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0168C9">
      <w:pPr>
        <w:widowControl w:val="0"/>
        <w:numPr>
          <w:ilvl w:val="1"/>
          <w:numId w:val="2"/>
        </w:numPr>
        <w:shd w:val="clear" w:color="auto" w:fill="FFFFFF"/>
        <w:autoSpaceDE w:val="0"/>
        <w:autoSpaceDN w:val="0"/>
        <w:adjustRightInd w:val="0"/>
        <w:spacing w:line="276" w:lineRule="auto"/>
        <w:ind w:left="720" w:hanging="72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3C6D57">
        <w:rPr>
          <w:spacing w:val="-3"/>
          <w:sz w:val="22"/>
          <w:szCs w:val="22"/>
        </w:rPr>
        <w:t>. Размер неустойки составляет</w:t>
      </w:r>
      <w:r w:rsidRPr="00B74A31">
        <w:rPr>
          <w:spacing w:val="-3"/>
          <w:sz w:val="22"/>
          <w:szCs w:val="22"/>
        </w:rPr>
        <w:t xml:space="preserve"> </w:t>
      </w:r>
      <w:r w:rsidR="00AE02C5">
        <w:rPr>
          <w:spacing w:val="-4"/>
          <w:sz w:val="22"/>
          <w:szCs w:val="22"/>
        </w:rPr>
        <w:t>1</w:t>
      </w:r>
      <w:r w:rsidR="009E6AF4">
        <w:rPr>
          <w:spacing w:val="-4"/>
          <w:sz w:val="22"/>
          <w:szCs w:val="22"/>
        </w:rPr>
        <w:t xml:space="preserve">/365 </w:t>
      </w:r>
      <w:del w:id="13" w:author="Сеськина Елена Петровна" w:date="2017-02-08T17:49:00Z">
        <w:r w:rsidR="009E6AF4" w:rsidDel="00521D38">
          <w:rPr>
            <w:spacing w:val="-4"/>
            <w:sz w:val="22"/>
            <w:szCs w:val="22"/>
          </w:rPr>
          <w:delText>ставки рефинансирования</w:delText>
        </w:r>
      </w:del>
      <w:ins w:id="14" w:author="Сеськина Елена Петровна" w:date="2017-02-08T17:49:00Z">
        <w:r w:rsidR="00521D38">
          <w:rPr>
            <w:spacing w:val="-4"/>
            <w:sz w:val="22"/>
            <w:szCs w:val="22"/>
          </w:rPr>
          <w:t>ключево</w:t>
        </w:r>
      </w:ins>
      <w:ins w:id="15" w:author="Сеськина Елена Петровна" w:date="2017-02-08T17:50:00Z">
        <w:r w:rsidR="00521D38">
          <w:rPr>
            <w:spacing w:val="-4"/>
            <w:sz w:val="22"/>
            <w:szCs w:val="22"/>
          </w:rPr>
          <w:t>й ставки</w:t>
        </w:r>
      </w:ins>
      <w:r w:rsidR="009E6AF4">
        <w:rPr>
          <w:spacing w:val="-4"/>
          <w:sz w:val="22"/>
          <w:szCs w:val="22"/>
        </w:rPr>
        <w:t xml:space="preserve"> Центрального банка Российской Федерации</w:t>
      </w:r>
      <w:r w:rsidRPr="00B74A31">
        <w:rPr>
          <w:iCs/>
          <w:sz w:val="22"/>
          <w:szCs w:val="22"/>
        </w:rPr>
        <w:t xml:space="preserve"> </w:t>
      </w:r>
      <w:r w:rsidR="003C6D57">
        <w:rPr>
          <w:iCs/>
          <w:sz w:val="22"/>
          <w:szCs w:val="22"/>
        </w:rPr>
        <w:t xml:space="preserve">на день уплаты неустойки </w:t>
      </w:r>
      <w:r w:rsidRPr="00B74A31">
        <w:rPr>
          <w:iCs/>
          <w:sz w:val="22"/>
          <w:szCs w:val="22"/>
        </w:rPr>
        <w:t>от суммы не</w:t>
      </w:r>
      <w:r w:rsidR="00F12B19">
        <w:rPr>
          <w:iCs/>
          <w:sz w:val="22"/>
          <w:szCs w:val="22"/>
        </w:rPr>
        <w:t>у</w:t>
      </w:r>
      <w:r w:rsidRPr="00B74A31">
        <w:rPr>
          <w:iCs/>
          <w:sz w:val="22"/>
          <w:szCs w:val="22"/>
        </w:rPr>
        <w:t>плаченного</w:t>
      </w:r>
      <w:r w:rsidR="00F12B19">
        <w:rPr>
          <w:iCs/>
          <w:sz w:val="22"/>
          <w:szCs w:val="22"/>
        </w:rPr>
        <w:t>/у</w:t>
      </w:r>
      <w:r w:rsidRPr="00B74A31">
        <w:rPr>
          <w:iCs/>
          <w:sz w:val="22"/>
          <w:szCs w:val="22"/>
        </w:rPr>
        <w:t xml:space="preserve">плаченного не в полном объеме или несвоевременно </w:t>
      </w:r>
      <w:r w:rsidR="00F12B19">
        <w:rPr>
          <w:iCs/>
          <w:sz w:val="22"/>
          <w:szCs w:val="22"/>
        </w:rPr>
        <w:t>у</w:t>
      </w:r>
      <w:r w:rsidRPr="00B74A31">
        <w:rPr>
          <w:iCs/>
          <w:sz w:val="22"/>
          <w:szCs w:val="22"/>
        </w:rPr>
        <w:t>плаченного агентского вознаграждения за каждый день просрочки платежа</w:t>
      </w:r>
      <w:r w:rsidR="003C6D5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FD7BBF">
        <w:rPr>
          <w:iCs/>
          <w:sz w:val="22"/>
          <w:szCs w:val="22"/>
        </w:rPr>
        <w:t xml:space="preserve"> в случае отсутствия оформленных претензий Принципала к качеству</w:t>
      </w:r>
      <w:r w:rsidR="00014E6D">
        <w:rPr>
          <w:iCs/>
          <w:sz w:val="22"/>
          <w:szCs w:val="22"/>
        </w:rPr>
        <w:t xml:space="preserve"> исполнения поручений Агентом</w:t>
      </w:r>
      <w:r w:rsidRPr="00B74A31">
        <w:rPr>
          <w:iCs/>
          <w:sz w:val="22"/>
          <w:szCs w:val="22"/>
        </w:rPr>
        <w:t>.</w:t>
      </w:r>
    </w:p>
    <w:p w:rsidR="001B5261" w:rsidRDefault="00AD2BD3" w:rsidP="000168C9">
      <w:pPr>
        <w:widowControl w:val="0"/>
        <w:numPr>
          <w:ilvl w:val="1"/>
          <w:numId w:val="2"/>
        </w:numPr>
        <w:shd w:val="clear" w:color="auto" w:fill="FFFFFF"/>
        <w:tabs>
          <w:tab w:val="left" w:pos="720"/>
        </w:tabs>
        <w:autoSpaceDE w:val="0"/>
        <w:autoSpaceDN w:val="0"/>
        <w:adjustRightInd w:val="0"/>
        <w:spacing w:line="276" w:lineRule="auto"/>
        <w:ind w:left="720" w:hanging="72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EF4A59">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3738B2" w:rsidRPr="003738B2" w:rsidRDefault="003738B2" w:rsidP="000168C9">
      <w:pPr>
        <w:widowControl w:val="0"/>
        <w:numPr>
          <w:ilvl w:val="1"/>
          <w:numId w:val="2"/>
        </w:numPr>
        <w:shd w:val="clear" w:color="auto" w:fill="FFFFFF"/>
        <w:tabs>
          <w:tab w:val="left" w:pos="720"/>
        </w:tabs>
        <w:autoSpaceDE w:val="0"/>
        <w:autoSpaceDN w:val="0"/>
        <w:adjustRightInd w:val="0"/>
        <w:spacing w:line="276" w:lineRule="auto"/>
        <w:ind w:left="720" w:hanging="720"/>
        <w:jc w:val="both"/>
        <w:rPr>
          <w:spacing w:val="-3"/>
          <w:sz w:val="22"/>
          <w:szCs w:val="22"/>
        </w:rPr>
      </w:pPr>
      <w:r w:rsidRPr="00CD4B69">
        <w:rPr>
          <w:iCs/>
          <w:sz w:val="22"/>
          <w:szCs w:val="22"/>
        </w:rPr>
        <w:t xml:space="preserve">В случае </w:t>
      </w:r>
      <w:r w:rsidR="00606E41" w:rsidRPr="00CD4B69">
        <w:rPr>
          <w:iCs/>
          <w:sz w:val="22"/>
          <w:szCs w:val="22"/>
        </w:rPr>
        <w:t>у</w:t>
      </w:r>
      <w:r w:rsidR="00606E41">
        <w:rPr>
          <w:iCs/>
          <w:sz w:val="22"/>
          <w:szCs w:val="22"/>
        </w:rPr>
        <w:t>траты</w:t>
      </w:r>
      <w:r w:rsidR="00606E41" w:rsidRPr="00CD4B69">
        <w:rPr>
          <w:iCs/>
          <w:sz w:val="22"/>
          <w:szCs w:val="22"/>
        </w:rPr>
        <w:t xml:space="preserve"> </w:t>
      </w:r>
      <w:r w:rsidRPr="00CD4B69">
        <w:rPr>
          <w:iCs/>
          <w:sz w:val="22"/>
          <w:szCs w:val="22"/>
        </w:rPr>
        <w:t>или несвоевременной передачи Агентом в соответствии с п.</w:t>
      </w:r>
      <w:r>
        <w:rPr>
          <w:iCs/>
          <w:sz w:val="22"/>
          <w:szCs w:val="22"/>
        </w:rPr>
        <w:t>3.1.1</w:t>
      </w:r>
      <w:r w:rsidR="00F072A6">
        <w:rPr>
          <w:iCs/>
          <w:sz w:val="22"/>
          <w:szCs w:val="22"/>
        </w:rPr>
        <w:t>6</w:t>
      </w:r>
      <w:r>
        <w:rPr>
          <w:iCs/>
          <w:sz w:val="22"/>
          <w:szCs w:val="22"/>
        </w:rPr>
        <w:t xml:space="preserve"> </w:t>
      </w:r>
      <w:r w:rsidRPr="00CD4B69">
        <w:rPr>
          <w:iCs/>
          <w:sz w:val="22"/>
          <w:szCs w:val="22"/>
        </w:rPr>
        <w:t xml:space="preserve">оригиналов оформленных документов (Заявлений) Агент оплачивает Принципалу </w:t>
      </w:r>
      <w:r w:rsidR="00606E41">
        <w:rPr>
          <w:iCs/>
          <w:sz w:val="22"/>
          <w:szCs w:val="22"/>
        </w:rPr>
        <w:t>штраф в размере</w:t>
      </w:r>
      <w:r>
        <w:rPr>
          <w:iCs/>
          <w:sz w:val="22"/>
          <w:szCs w:val="22"/>
        </w:rPr>
        <w:t xml:space="preserve"> </w:t>
      </w:r>
      <w:r w:rsidR="00F71187">
        <w:rPr>
          <w:iCs/>
          <w:sz w:val="22"/>
          <w:szCs w:val="22"/>
        </w:rPr>
        <w:t>100</w:t>
      </w:r>
      <w:r w:rsidR="00CC6383">
        <w:rPr>
          <w:spacing w:val="1"/>
          <w:sz w:val="22"/>
          <w:szCs w:val="22"/>
        </w:rPr>
        <w:t xml:space="preserve"> </w:t>
      </w:r>
      <w:r>
        <w:rPr>
          <w:iCs/>
          <w:sz w:val="22"/>
          <w:szCs w:val="22"/>
        </w:rPr>
        <w:t xml:space="preserve">руб. </w:t>
      </w:r>
      <w:r w:rsidRPr="00CD4B69">
        <w:rPr>
          <w:iCs/>
          <w:sz w:val="22"/>
          <w:szCs w:val="22"/>
        </w:rPr>
        <w:t xml:space="preserve">за каждый </w:t>
      </w:r>
      <w:r w:rsidR="00B12292">
        <w:rPr>
          <w:iCs/>
          <w:sz w:val="22"/>
          <w:szCs w:val="22"/>
        </w:rPr>
        <w:t>утраченный</w:t>
      </w:r>
      <w:r w:rsidR="00B12292" w:rsidRPr="00CD4B69">
        <w:rPr>
          <w:iCs/>
          <w:sz w:val="22"/>
          <w:szCs w:val="22"/>
        </w:rPr>
        <w:t xml:space="preserve"> </w:t>
      </w:r>
      <w:r w:rsidRPr="00CD4B69">
        <w:rPr>
          <w:iCs/>
          <w:sz w:val="22"/>
          <w:szCs w:val="22"/>
        </w:rPr>
        <w:t xml:space="preserve">либо несвоевременно переданный </w:t>
      </w:r>
      <w:r w:rsidR="00B12292">
        <w:rPr>
          <w:iCs/>
          <w:sz w:val="22"/>
          <w:szCs w:val="22"/>
        </w:rPr>
        <w:t xml:space="preserve">оригинал </w:t>
      </w:r>
      <w:r w:rsidRPr="00CD4B69">
        <w:rPr>
          <w:iCs/>
          <w:sz w:val="22"/>
          <w:szCs w:val="22"/>
        </w:rPr>
        <w:t>документ</w:t>
      </w:r>
      <w:r w:rsidR="00B12292">
        <w:rPr>
          <w:iCs/>
          <w:sz w:val="22"/>
          <w:szCs w:val="22"/>
        </w:rPr>
        <w:t>а</w:t>
      </w:r>
      <w:r w:rsidRPr="00CD4B69">
        <w:rPr>
          <w:iCs/>
          <w:sz w:val="22"/>
          <w:szCs w:val="22"/>
        </w:rPr>
        <w:t>.</w:t>
      </w:r>
      <w:r w:rsidR="002470DD">
        <w:rPr>
          <w:iCs/>
          <w:sz w:val="22"/>
          <w:szCs w:val="22"/>
        </w:rPr>
        <w:t xml:space="preserve"> Оплата Агентом штрафа не исключает обязанности Агента переоформить утраченные документы </w:t>
      </w:r>
      <w:r w:rsidR="002470DD" w:rsidRPr="00CD4B69">
        <w:rPr>
          <w:iCs/>
          <w:sz w:val="22"/>
          <w:szCs w:val="22"/>
        </w:rPr>
        <w:t>(Заявлени</w:t>
      </w:r>
      <w:r w:rsidR="002470DD">
        <w:rPr>
          <w:iCs/>
          <w:sz w:val="22"/>
          <w:szCs w:val="22"/>
        </w:rPr>
        <w:t>я</w:t>
      </w:r>
      <w:r w:rsidR="002470DD" w:rsidRPr="00CD4B69">
        <w:rPr>
          <w:iCs/>
          <w:sz w:val="22"/>
          <w:szCs w:val="22"/>
        </w:rPr>
        <w:t>)</w:t>
      </w:r>
      <w:r w:rsidR="002470DD">
        <w:rPr>
          <w:iCs/>
          <w:sz w:val="22"/>
          <w:szCs w:val="22"/>
        </w:rPr>
        <w:t xml:space="preserve"> в срок не позднее 10 (десяти) календарных дней с момента выявления факта утраты.</w:t>
      </w:r>
    </w:p>
    <w:p w:rsidR="00AF5EFD" w:rsidRPr="000839F2" w:rsidRDefault="00AF5EFD" w:rsidP="000168C9">
      <w:pPr>
        <w:widowControl w:val="0"/>
        <w:numPr>
          <w:ilvl w:val="1"/>
          <w:numId w:val="2"/>
        </w:numPr>
        <w:shd w:val="clear" w:color="auto" w:fill="FFFFFF"/>
        <w:tabs>
          <w:tab w:val="left" w:pos="720"/>
        </w:tabs>
        <w:autoSpaceDE w:val="0"/>
        <w:autoSpaceDN w:val="0"/>
        <w:adjustRightInd w:val="0"/>
        <w:spacing w:line="276" w:lineRule="auto"/>
        <w:ind w:left="720" w:hanging="720"/>
        <w:jc w:val="both"/>
        <w:rPr>
          <w:spacing w:val="-3"/>
          <w:sz w:val="22"/>
          <w:szCs w:val="22"/>
        </w:rPr>
      </w:pPr>
      <w:r>
        <w:rPr>
          <w:iCs/>
          <w:sz w:val="22"/>
          <w:szCs w:val="22"/>
        </w:rPr>
        <w:t xml:space="preserve">В случае </w:t>
      </w:r>
      <w:r w:rsidRPr="00CD4B69">
        <w:rPr>
          <w:sz w:val="22"/>
          <w:szCs w:val="22"/>
        </w:rPr>
        <w:t>нарушения А</w:t>
      </w:r>
      <w:r>
        <w:rPr>
          <w:sz w:val="22"/>
          <w:szCs w:val="22"/>
        </w:rPr>
        <w:t>гентом</w:t>
      </w:r>
      <w:r w:rsidRPr="00CD4B69">
        <w:rPr>
          <w:sz w:val="22"/>
          <w:szCs w:val="22"/>
        </w:rPr>
        <w:t xml:space="preserve"> Приложения </w:t>
      </w:r>
      <w:r w:rsidR="00C26216">
        <w:rPr>
          <w:sz w:val="22"/>
          <w:szCs w:val="22"/>
        </w:rPr>
        <w:t>№</w:t>
      </w:r>
      <w:r w:rsidRPr="00CD4B69">
        <w:rPr>
          <w:sz w:val="22"/>
          <w:szCs w:val="22"/>
        </w:rPr>
        <w:t>1 к настоящему Договору, в том числе в случаях:</w:t>
      </w:r>
    </w:p>
    <w:p w:rsidR="00AF5EFD" w:rsidRPr="00B74A31" w:rsidRDefault="00AF5EFD" w:rsidP="000168C9">
      <w:pPr>
        <w:numPr>
          <w:ilvl w:val="0"/>
          <w:numId w:val="18"/>
        </w:numPr>
        <w:tabs>
          <w:tab w:val="clear" w:pos="900"/>
          <w:tab w:val="left" w:pos="720"/>
          <w:tab w:val="num" w:pos="1080"/>
        </w:tabs>
        <w:spacing w:line="276" w:lineRule="auto"/>
        <w:ind w:left="1080"/>
        <w:jc w:val="both"/>
        <w:rPr>
          <w:sz w:val="22"/>
          <w:szCs w:val="22"/>
        </w:rPr>
      </w:pPr>
      <w:r>
        <w:rPr>
          <w:sz w:val="22"/>
          <w:szCs w:val="22"/>
        </w:rPr>
        <w:t>о</w:t>
      </w:r>
      <w:r w:rsidRPr="00CD4B69">
        <w:rPr>
          <w:sz w:val="22"/>
          <w:szCs w:val="22"/>
        </w:rPr>
        <w:t>формления</w:t>
      </w:r>
      <w:r>
        <w:rPr>
          <w:sz w:val="22"/>
          <w:szCs w:val="22"/>
        </w:rPr>
        <w:t xml:space="preserve"> Заявления</w:t>
      </w:r>
      <w:r w:rsidRPr="00B74A31">
        <w:rPr>
          <w:sz w:val="22"/>
          <w:szCs w:val="22"/>
        </w:rPr>
        <w:t xml:space="preserve"> </w:t>
      </w:r>
      <w:r w:rsidRPr="00CD4B69">
        <w:rPr>
          <w:sz w:val="22"/>
          <w:szCs w:val="22"/>
        </w:rPr>
        <w:t xml:space="preserve">при </w:t>
      </w:r>
      <w:proofErr w:type="spellStart"/>
      <w:r w:rsidRPr="00CD4B69">
        <w:rPr>
          <w:sz w:val="22"/>
          <w:szCs w:val="22"/>
        </w:rPr>
        <w:t>непредос</w:t>
      </w:r>
      <w:r w:rsidR="00F6185D">
        <w:rPr>
          <w:sz w:val="22"/>
          <w:szCs w:val="22"/>
        </w:rPr>
        <w:t>тавлении</w:t>
      </w:r>
      <w:proofErr w:type="spellEnd"/>
      <w:r w:rsidR="00F6185D">
        <w:rPr>
          <w:sz w:val="22"/>
          <w:szCs w:val="22"/>
        </w:rPr>
        <w:t xml:space="preserve"> необходимых документов</w:t>
      </w:r>
      <w:r w:rsidR="00407368">
        <w:rPr>
          <w:sz w:val="22"/>
          <w:szCs w:val="22"/>
        </w:rPr>
        <w:t xml:space="preserve"> (документов, удостоверяющих личность)</w:t>
      </w:r>
      <w:r w:rsidRPr="00B74A31">
        <w:rPr>
          <w:sz w:val="22"/>
          <w:szCs w:val="22"/>
        </w:rPr>
        <w:t>;</w:t>
      </w:r>
    </w:p>
    <w:p w:rsidR="00AF5EFD" w:rsidRPr="00B74A31" w:rsidRDefault="00AF5EFD" w:rsidP="000168C9">
      <w:pPr>
        <w:numPr>
          <w:ilvl w:val="0"/>
          <w:numId w:val="18"/>
        </w:numPr>
        <w:tabs>
          <w:tab w:val="clear" w:pos="900"/>
          <w:tab w:val="left" w:pos="720"/>
          <w:tab w:val="num" w:pos="1080"/>
        </w:tabs>
        <w:spacing w:line="276" w:lineRule="auto"/>
        <w:ind w:left="1080"/>
        <w:jc w:val="both"/>
        <w:rPr>
          <w:sz w:val="22"/>
          <w:szCs w:val="22"/>
        </w:rPr>
      </w:pPr>
      <w:r w:rsidRPr="00B74A31">
        <w:rPr>
          <w:sz w:val="22"/>
          <w:szCs w:val="22"/>
        </w:rPr>
        <w:t xml:space="preserve">отсутствия в </w:t>
      </w:r>
      <w:r>
        <w:rPr>
          <w:sz w:val="22"/>
          <w:szCs w:val="22"/>
        </w:rPr>
        <w:t>Заявлении</w:t>
      </w:r>
      <w:r w:rsidRPr="00B74A31">
        <w:rPr>
          <w:sz w:val="22"/>
          <w:szCs w:val="22"/>
        </w:rPr>
        <w:t xml:space="preserve"> подписи Клиента;</w:t>
      </w:r>
    </w:p>
    <w:p w:rsidR="00AF5EFD" w:rsidRPr="00B74A31" w:rsidRDefault="00AF5EFD" w:rsidP="000168C9">
      <w:pPr>
        <w:numPr>
          <w:ilvl w:val="0"/>
          <w:numId w:val="18"/>
        </w:numPr>
        <w:tabs>
          <w:tab w:val="clear" w:pos="900"/>
          <w:tab w:val="left" w:pos="720"/>
          <w:tab w:val="num" w:pos="1080"/>
        </w:tabs>
        <w:spacing w:line="276" w:lineRule="auto"/>
        <w:ind w:left="1080"/>
        <w:jc w:val="both"/>
        <w:rPr>
          <w:sz w:val="22"/>
          <w:szCs w:val="22"/>
        </w:rPr>
      </w:pPr>
      <w:r w:rsidRPr="00B74A31">
        <w:rPr>
          <w:sz w:val="22"/>
          <w:szCs w:val="22"/>
        </w:rPr>
        <w:t xml:space="preserve">подписания </w:t>
      </w:r>
      <w:r>
        <w:rPr>
          <w:sz w:val="22"/>
          <w:szCs w:val="22"/>
        </w:rPr>
        <w:t>Заявления</w:t>
      </w:r>
      <w:r w:rsidRPr="00B74A31">
        <w:rPr>
          <w:sz w:val="22"/>
          <w:szCs w:val="22"/>
        </w:rPr>
        <w:t xml:space="preserve"> лицом, не указанным в </w:t>
      </w:r>
      <w:r w:rsidR="00AD1B07">
        <w:rPr>
          <w:sz w:val="22"/>
          <w:szCs w:val="22"/>
        </w:rPr>
        <w:t>Заявлении</w:t>
      </w:r>
      <w:r w:rsidRPr="00B74A31">
        <w:rPr>
          <w:sz w:val="22"/>
          <w:szCs w:val="22"/>
        </w:rPr>
        <w:t xml:space="preserve"> в качестве Клиента</w:t>
      </w:r>
      <w:r w:rsidR="002912FC">
        <w:rPr>
          <w:sz w:val="22"/>
          <w:szCs w:val="22"/>
        </w:rPr>
        <w:t xml:space="preserve"> при отсутствии документа, подтверждающего полномочия лица, подписавшего Заявления от имени Клиента (доверенности)</w:t>
      </w:r>
      <w:r w:rsidRPr="00B74A31">
        <w:rPr>
          <w:sz w:val="22"/>
          <w:szCs w:val="22"/>
        </w:rPr>
        <w:t>;</w:t>
      </w:r>
    </w:p>
    <w:p w:rsidR="00AF5EFD" w:rsidRPr="00B74A31" w:rsidRDefault="00AF5EFD" w:rsidP="000168C9">
      <w:pPr>
        <w:numPr>
          <w:ilvl w:val="0"/>
          <w:numId w:val="18"/>
        </w:numPr>
        <w:tabs>
          <w:tab w:val="clear" w:pos="900"/>
          <w:tab w:val="left" w:pos="720"/>
          <w:tab w:val="num" w:pos="1080"/>
        </w:tabs>
        <w:spacing w:line="276" w:lineRule="auto"/>
        <w:ind w:left="1080"/>
        <w:jc w:val="both"/>
        <w:rPr>
          <w:sz w:val="22"/>
          <w:szCs w:val="22"/>
        </w:rPr>
      </w:pPr>
      <w:r w:rsidRPr="00B74A31">
        <w:rPr>
          <w:sz w:val="22"/>
          <w:szCs w:val="22"/>
        </w:rPr>
        <w:t xml:space="preserve">отсутствия либо неполноты сведений о Клиенте, иных сведений, обязательных для внесения в </w:t>
      </w:r>
      <w:r>
        <w:rPr>
          <w:sz w:val="22"/>
          <w:szCs w:val="22"/>
        </w:rPr>
        <w:t>Заявление</w:t>
      </w:r>
    </w:p>
    <w:p w:rsidR="00AF5EFD" w:rsidRDefault="00AF5EFD" w:rsidP="000168C9">
      <w:pPr>
        <w:widowControl w:val="0"/>
        <w:shd w:val="clear" w:color="auto" w:fill="FFFFFF"/>
        <w:tabs>
          <w:tab w:val="left" w:pos="720"/>
        </w:tabs>
        <w:autoSpaceDE w:val="0"/>
        <w:autoSpaceDN w:val="0"/>
        <w:adjustRightInd w:val="0"/>
        <w:spacing w:line="276" w:lineRule="auto"/>
        <w:ind w:left="720"/>
        <w:jc w:val="both"/>
        <w:rPr>
          <w:iCs/>
          <w:sz w:val="22"/>
          <w:szCs w:val="22"/>
        </w:rPr>
      </w:pPr>
      <w:r w:rsidRPr="00B74A31">
        <w:rPr>
          <w:sz w:val="22"/>
          <w:szCs w:val="22"/>
        </w:rPr>
        <w:t>А</w:t>
      </w:r>
      <w:r>
        <w:rPr>
          <w:sz w:val="22"/>
          <w:szCs w:val="22"/>
        </w:rPr>
        <w:t>гент</w:t>
      </w:r>
      <w:r w:rsidRPr="00B74A31">
        <w:rPr>
          <w:sz w:val="22"/>
          <w:szCs w:val="22"/>
        </w:rPr>
        <w:t xml:space="preserve"> оплачивает П</w:t>
      </w:r>
      <w:r>
        <w:rPr>
          <w:sz w:val="22"/>
          <w:szCs w:val="22"/>
        </w:rPr>
        <w:t>ринципалу</w:t>
      </w:r>
      <w:r w:rsidRPr="00B74A31">
        <w:rPr>
          <w:sz w:val="22"/>
          <w:szCs w:val="22"/>
        </w:rPr>
        <w:t xml:space="preserve"> </w:t>
      </w:r>
      <w:r w:rsidR="00606E41">
        <w:rPr>
          <w:sz w:val="22"/>
          <w:szCs w:val="22"/>
        </w:rPr>
        <w:t>штраф в размере</w:t>
      </w:r>
      <w:r w:rsidRPr="00B74A31">
        <w:rPr>
          <w:sz w:val="22"/>
          <w:szCs w:val="22"/>
        </w:rPr>
        <w:t xml:space="preserve"> </w:t>
      </w:r>
      <w:r w:rsidR="00F71187">
        <w:rPr>
          <w:sz w:val="22"/>
          <w:szCs w:val="22"/>
        </w:rPr>
        <w:t>100</w:t>
      </w:r>
      <w:r w:rsidR="00CC6383">
        <w:rPr>
          <w:spacing w:val="1"/>
          <w:sz w:val="22"/>
          <w:szCs w:val="22"/>
        </w:rPr>
        <w:t xml:space="preserve"> </w:t>
      </w:r>
      <w:r w:rsidRPr="00B74A31">
        <w:rPr>
          <w:sz w:val="22"/>
          <w:szCs w:val="22"/>
        </w:rPr>
        <w:t>руб.</w:t>
      </w:r>
      <w:r>
        <w:rPr>
          <w:sz w:val="22"/>
          <w:szCs w:val="22"/>
        </w:rPr>
        <w:t>,</w:t>
      </w:r>
      <w:r w:rsidRPr="00B74A31" w:rsidDel="008C2824">
        <w:rPr>
          <w:sz w:val="22"/>
          <w:szCs w:val="22"/>
        </w:rPr>
        <w:t xml:space="preserve"> </w:t>
      </w:r>
      <w:r w:rsidRPr="00B74A31">
        <w:rPr>
          <w:sz w:val="22"/>
          <w:szCs w:val="22"/>
        </w:rPr>
        <w:t xml:space="preserve">за каждый случай </w:t>
      </w:r>
      <w:r w:rsidR="00B12292">
        <w:rPr>
          <w:sz w:val="22"/>
          <w:szCs w:val="22"/>
        </w:rPr>
        <w:t>выявленного нарушения</w:t>
      </w:r>
      <w:r w:rsidRPr="00B74A31">
        <w:rPr>
          <w:sz w:val="22"/>
          <w:szCs w:val="22"/>
        </w:rPr>
        <w:t>.</w:t>
      </w:r>
      <w:r w:rsidR="002470DD">
        <w:rPr>
          <w:sz w:val="22"/>
          <w:szCs w:val="22"/>
        </w:rPr>
        <w:t xml:space="preserve"> </w:t>
      </w:r>
      <w:r w:rsidR="002470DD">
        <w:rPr>
          <w:iCs/>
          <w:sz w:val="22"/>
          <w:szCs w:val="22"/>
        </w:rPr>
        <w:t xml:space="preserve">Оплата Агентом штрафа не исключает обязанности Агента переоформить документы </w:t>
      </w:r>
      <w:r w:rsidR="002470DD" w:rsidRPr="00CD4B69">
        <w:rPr>
          <w:iCs/>
          <w:sz w:val="22"/>
          <w:szCs w:val="22"/>
        </w:rPr>
        <w:t>(Заявлени</w:t>
      </w:r>
      <w:r w:rsidR="002470DD">
        <w:rPr>
          <w:iCs/>
          <w:sz w:val="22"/>
          <w:szCs w:val="22"/>
        </w:rPr>
        <w:t>я</w:t>
      </w:r>
      <w:r w:rsidR="002470DD" w:rsidRPr="00CD4B69">
        <w:rPr>
          <w:iCs/>
          <w:sz w:val="22"/>
          <w:szCs w:val="22"/>
        </w:rPr>
        <w:t>)</w:t>
      </w:r>
      <w:r w:rsidR="00F4582A">
        <w:rPr>
          <w:iCs/>
          <w:sz w:val="22"/>
          <w:szCs w:val="22"/>
        </w:rPr>
        <w:t>, оформленные с указанными нарушениями,</w:t>
      </w:r>
      <w:r w:rsidR="002470DD">
        <w:rPr>
          <w:iCs/>
          <w:sz w:val="22"/>
          <w:szCs w:val="22"/>
        </w:rPr>
        <w:t xml:space="preserve"> в срок не позднее 10 </w:t>
      </w:r>
      <w:r w:rsidR="002470DD">
        <w:rPr>
          <w:iCs/>
          <w:sz w:val="22"/>
          <w:szCs w:val="22"/>
        </w:rPr>
        <w:lastRenderedPageBreak/>
        <w:t xml:space="preserve">(десяти) календарных дней с момента выявления факта </w:t>
      </w:r>
      <w:r w:rsidR="00F4582A">
        <w:rPr>
          <w:iCs/>
          <w:sz w:val="22"/>
          <w:szCs w:val="22"/>
        </w:rPr>
        <w:t>таких нарушений</w:t>
      </w:r>
      <w:r w:rsidR="002470DD">
        <w:rPr>
          <w:iCs/>
          <w:sz w:val="22"/>
          <w:szCs w:val="22"/>
        </w:rPr>
        <w:t>.</w:t>
      </w:r>
    </w:p>
    <w:p w:rsidR="00806215" w:rsidRPr="009019EA" w:rsidRDefault="00806215" w:rsidP="000168C9">
      <w:pPr>
        <w:widowControl w:val="0"/>
        <w:numPr>
          <w:ilvl w:val="1"/>
          <w:numId w:val="2"/>
        </w:numPr>
        <w:shd w:val="clear" w:color="auto" w:fill="FFFFFF"/>
        <w:tabs>
          <w:tab w:val="left" w:pos="720"/>
        </w:tabs>
        <w:autoSpaceDE w:val="0"/>
        <w:autoSpaceDN w:val="0"/>
        <w:adjustRightInd w:val="0"/>
        <w:spacing w:line="276" w:lineRule="auto"/>
        <w:ind w:left="720" w:hanging="720"/>
        <w:jc w:val="both"/>
        <w:rPr>
          <w:iCs/>
          <w:sz w:val="22"/>
          <w:szCs w:val="22"/>
        </w:rPr>
      </w:pPr>
      <w:r>
        <w:rPr>
          <w:color w:val="000000"/>
          <w:sz w:val="22"/>
          <w:szCs w:val="22"/>
        </w:rPr>
        <w:t>При нарушении Регламента взаимодействия сторон (Приложение 3 к Договору)</w:t>
      </w:r>
      <w:r w:rsidRPr="00806215">
        <w:rPr>
          <w:sz w:val="22"/>
          <w:szCs w:val="22"/>
        </w:rPr>
        <w:t xml:space="preserve"> </w:t>
      </w:r>
      <w:r w:rsidRPr="00B74A31">
        <w:rPr>
          <w:sz w:val="22"/>
          <w:szCs w:val="22"/>
        </w:rPr>
        <w:t>А</w:t>
      </w:r>
      <w:r>
        <w:rPr>
          <w:sz w:val="22"/>
          <w:szCs w:val="22"/>
        </w:rPr>
        <w:t>гент</w:t>
      </w:r>
      <w:r w:rsidRPr="00B74A31">
        <w:rPr>
          <w:sz w:val="22"/>
          <w:szCs w:val="22"/>
        </w:rPr>
        <w:t xml:space="preserve"> оплачивает П</w:t>
      </w:r>
      <w:r>
        <w:rPr>
          <w:sz w:val="22"/>
          <w:szCs w:val="22"/>
        </w:rPr>
        <w:t>ринципалу</w:t>
      </w:r>
      <w:r w:rsidRPr="00B74A31">
        <w:rPr>
          <w:sz w:val="22"/>
          <w:szCs w:val="22"/>
        </w:rPr>
        <w:t xml:space="preserve"> </w:t>
      </w:r>
      <w:r>
        <w:rPr>
          <w:sz w:val="22"/>
          <w:szCs w:val="22"/>
        </w:rPr>
        <w:t>штраф в размере</w:t>
      </w:r>
      <w:r w:rsidRPr="00B74A31">
        <w:rPr>
          <w:sz w:val="22"/>
          <w:szCs w:val="22"/>
        </w:rPr>
        <w:t xml:space="preserve"> </w:t>
      </w:r>
      <w:r>
        <w:rPr>
          <w:sz w:val="22"/>
          <w:szCs w:val="22"/>
        </w:rPr>
        <w:t>100</w:t>
      </w:r>
      <w:r>
        <w:rPr>
          <w:spacing w:val="1"/>
          <w:sz w:val="22"/>
          <w:szCs w:val="22"/>
        </w:rPr>
        <w:t xml:space="preserve"> </w:t>
      </w:r>
      <w:r w:rsidRPr="00B74A31">
        <w:rPr>
          <w:sz w:val="22"/>
          <w:szCs w:val="22"/>
        </w:rPr>
        <w:t>руб.</w:t>
      </w:r>
      <w:r>
        <w:rPr>
          <w:sz w:val="22"/>
          <w:szCs w:val="22"/>
        </w:rPr>
        <w:t>,</w:t>
      </w:r>
      <w:r w:rsidRPr="00B74A31" w:rsidDel="008C2824">
        <w:rPr>
          <w:sz w:val="22"/>
          <w:szCs w:val="22"/>
        </w:rPr>
        <w:t xml:space="preserve"> </w:t>
      </w:r>
      <w:r w:rsidRPr="00B74A31">
        <w:rPr>
          <w:sz w:val="22"/>
          <w:szCs w:val="22"/>
        </w:rPr>
        <w:t xml:space="preserve">за каждый случай </w:t>
      </w:r>
      <w:r>
        <w:rPr>
          <w:sz w:val="22"/>
          <w:szCs w:val="22"/>
        </w:rPr>
        <w:t>выявленного нарушения</w:t>
      </w:r>
      <w:r w:rsidRPr="00B74A31">
        <w:rPr>
          <w:sz w:val="22"/>
          <w:szCs w:val="22"/>
        </w:rPr>
        <w:t>.</w:t>
      </w:r>
    </w:p>
    <w:p w:rsidR="0001458D" w:rsidRDefault="0001458D" w:rsidP="000168C9">
      <w:pPr>
        <w:widowControl w:val="0"/>
        <w:shd w:val="clear" w:color="auto" w:fill="FFFFFF"/>
        <w:tabs>
          <w:tab w:val="left" w:pos="720"/>
        </w:tabs>
        <w:autoSpaceDE w:val="0"/>
        <w:autoSpaceDN w:val="0"/>
        <w:adjustRightInd w:val="0"/>
        <w:spacing w:line="276" w:lineRule="auto"/>
        <w:jc w:val="both"/>
        <w:rPr>
          <w:spacing w:val="-3"/>
          <w:sz w:val="22"/>
          <w:szCs w:val="22"/>
        </w:rPr>
      </w:pPr>
    </w:p>
    <w:p w:rsidR="000008E6" w:rsidRPr="00B74A31" w:rsidRDefault="000008E6" w:rsidP="000168C9">
      <w:pPr>
        <w:widowControl w:val="0"/>
        <w:shd w:val="clear" w:color="auto" w:fill="FFFFFF"/>
        <w:tabs>
          <w:tab w:val="left" w:pos="720"/>
        </w:tabs>
        <w:autoSpaceDE w:val="0"/>
        <w:autoSpaceDN w:val="0"/>
        <w:adjustRightInd w:val="0"/>
        <w:spacing w:line="276" w:lineRule="auto"/>
        <w:jc w:val="both"/>
        <w:rPr>
          <w:spacing w:val="-3"/>
          <w:sz w:val="22"/>
          <w:szCs w:val="22"/>
        </w:rPr>
      </w:pPr>
    </w:p>
    <w:p w:rsidR="0012665F" w:rsidRPr="00B74A31" w:rsidRDefault="00631435" w:rsidP="000168C9">
      <w:pPr>
        <w:numPr>
          <w:ilvl w:val="0"/>
          <w:numId w:val="2"/>
        </w:numPr>
        <w:spacing w:line="276" w:lineRule="auto"/>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0168C9">
      <w:pPr>
        <w:tabs>
          <w:tab w:val="left" w:pos="720"/>
        </w:tabs>
        <w:spacing w:line="276" w:lineRule="auto"/>
        <w:jc w:val="both"/>
        <w:rPr>
          <w:sz w:val="22"/>
          <w:szCs w:val="22"/>
        </w:rPr>
      </w:pPr>
    </w:p>
    <w:p w:rsidR="000A61D1" w:rsidRPr="00C05003" w:rsidRDefault="003E29B2" w:rsidP="000168C9">
      <w:pPr>
        <w:numPr>
          <w:ilvl w:val="1"/>
          <w:numId w:val="2"/>
        </w:numPr>
        <w:tabs>
          <w:tab w:val="left" w:pos="720"/>
          <w:tab w:val="left" w:pos="4819"/>
          <w:tab w:val="left" w:pos="9001"/>
        </w:tabs>
        <w:spacing w:line="276" w:lineRule="auto"/>
        <w:ind w:left="720" w:right="-2" w:hanging="720"/>
        <w:jc w:val="both"/>
        <w:rPr>
          <w:sz w:val="22"/>
          <w:szCs w:val="22"/>
        </w:rPr>
      </w:pPr>
      <w:r w:rsidRPr="00C05003">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E29B2" w:rsidRPr="00C05003" w:rsidRDefault="003E29B2" w:rsidP="000168C9">
      <w:pPr>
        <w:numPr>
          <w:ilvl w:val="1"/>
          <w:numId w:val="2"/>
        </w:numPr>
        <w:tabs>
          <w:tab w:val="left" w:pos="720"/>
          <w:tab w:val="left" w:pos="4819"/>
          <w:tab w:val="left" w:pos="9001"/>
        </w:tabs>
        <w:spacing w:line="276" w:lineRule="auto"/>
        <w:ind w:left="720" w:right="-2" w:hanging="72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61D1" w:rsidRPr="00C05003" w:rsidRDefault="00C05003" w:rsidP="000168C9">
      <w:pPr>
        <w:numPr>
          <w:ilvl w:val="1"/>
          <w:numId w:val="2"/>
        </w:numPr>
        <w:tabs>
          <w:tab w:val="left" w:pos="720"/>
          <w:tab w:val="left" w:pos="4819"/>
          <w:tab w:val="left" w:pos="9001"/>
        </w:tabs>
        <w:spacing w:line="276" w:lineRule="auto"/>
        <w:ind w:left="720" w:right="-2" w:hanging="72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61D1" w:rsidRPr="00C05003" w:rsidRDefault="00C05003" w:rsidP="000168C9">
      <w:pPr>
        <w:numPr>
          <w:ilvl w:val="1"/>
          <w:numId w:val="2"/>
        </w:numPr>
        <w:tabs>
          <w:tab w:val="left" w:pos="720"/>
          <w:tab w:val="left" w:pos="4819"/>
          <w:tab w:val="left" w:pos="9001"/>
        </w:tabs>
        <w:spacing w:line="276" w:lineRule="auto"/>
        <w:ind w:left="720" w:right="-2" w:hanging="72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Default="000A61D1" w:rsidP="000168C9">
      <w:pPr>
        <w:tabs>
          <w:tab w:val="left" w:pos="720"/>
          <w:tab w:val="left" w:pos="4819"/>
          <w:tab w:val="left" w:pos="9001"/>
        </w:tabs>
        <w:spacing w:line="276" w:lineRule="auto"/>
        <w:ind w:right="-2"/>
        <w:jc w:val="both"/>
        <w:rPr>
          <w:sz w:val="22"/>
          <w:szCs w:val="22"/>
        </w:rPr>
      </w:pPr>
    </w:p>
    <w:p w:rsidR="00E0161D" w:rsidRPr="00B74A31" w:rsidRDefault="00E0161D" w:rsidP="000168C9">
      <w:pPr>
        <w:tabs>
          <w:tab w:val="left" w:pos="720"/>
          <w:tab w:val="left" w:pos="4819"/>
          <w:tab w:val="left" w:pos="9001"/>
        </w:tabs>
        <w:spacing w:line="276" w:lineRule="auto"/>
        <w:ind w:right="-2"/>
        <w:jc w:val="both"/>
        <w:rPr>
          <w:sz w:val="22"/>
          <w:szCs w:val="22"/>
        </w:rPr>
      </w:pPr>
    </w:p>
    <w:p w:rsidR="007A370D" w:rsidRPr="00B74A31" w:rsidRDefault="007A370D" w:rsidP="000168C9">
      <w:pPr>
        <w:numPr>
          <w:ilvl w:val="0"/>
          <w:numId w:val="2"/>
        </w:numPr>
        <w:spacing w:line="276" w:lineRule="auto"/>
        <w:ind w:left="0" w:firstLine="0"/>
        <w:jc w:val="both"/>
        <w:rPr>
          <w:b/>
          <w:sz w:val="22"/>
          <w:szCs w:val="22"/>
        </w:rPr>
      </w:pPr>
      <w:r w:rsidRPr="00B74A31">
        <w:rPr>
          <w:b/>
          <w:sz w:val="22"/>
          <w:szCs w:val="22"/>
        </w:rPr>
        <w:t>РАЗРЕШЕНИЕ СПОРОВ</w:t>
      </w:r>
    </w:p>
    <w:p w:rsidR="007A370D" w:rsidRPr="00B74A31" w:rsidRDefault="007A370D" w:rsidP="000168C9">
      <w:pPr>
        <w:widowControl w:val="0"/>
        <w:numPr>
          <w:ilvl w:val="1"/>
          <w:numId w:val="2"/>
        </w:numPr>
        <w:shd w:val="clear" w:color="auto" w:fill="FFFFFF"/>
        <w:autoSpaceDE w:val="0"/>
        <w:autoSpaceDN w:val="0"/>
        <w:adjustRightInd w:val="0"/>
        <w:spacing w:before="60" w:line="276" w:lineRule="auto"/>
        <w:ind w:left="720" w:hanging="72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0168C9">
      <w:pPr>
        <w:widowControl w:val="0"/>
        <w:numPr>
          <w:ilvl w:val="1"/>
          <w:numId w:val="2"/>
        </w:numPr>
        <w:shd w:val="clear" w:color="auto" w:fill="FFFFFF"/>
        <w:autoSpaceDE w:val="0"/>
        <w:autoSpaceDN w:val="0"/>
        <w:adjustRightInd w:val="0"/>
        <w:spacing w:before="60" w:line="276" w:lineRule="auto"/>
        <w:ind w:left="720" w:hanging="72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0168C9">
      <w:pPr>
        <w:pStyle w:val="26"/>
        <w:widowControl w:val="0"/>
        <w:numPr>
          <w:ilvl w:val="1"/>
          <w:numId w:val="2"/>
        </w:numPr>
        <w:autoSpaceDE/>
        <w:autoSpaceDN/>
        <w:spacing w:before="60" w:after="0" w:line="276" w:lineRule="auto"/>
        <w:ind w:left="720" w:hanging="72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w:t>
      </w:r>
      <w:r w:rsidR="00EF4A59">
        <w:rPr>
          <w:iCs/>
          <w:sz w:val="22"/>
          <w:szCs w:val="22"/>
        </w:rPr>
        <w:t>тельно в претензионном порядке.</w:t>
      </w:r>
    </w:p>
    <w:p w:rsidR="007A370D" w:rsidRPr="00B74A31" w:rsidRDefault="007A370D" w:rsidP="000168C9">
      <w:pPr>
        <w:pStyle w:val="26"/>
        <w:widowControl w:val="0"/>
        <w:numPr>
          <w:ilvl w:val="1"/>
          <w:numId w:val="2"/>
        </w:numPr>
        <w:autoSpaceDE/>
        <w:autoSpaceDN/>
        <w:spacing w:before="60" w:after="0" w:line="276" w:lineRule="auto"/>
        <w:ind w:left="709" w:hanging="709"/>
        <w:rPr>
          <w:iCs/>
          <w:sz w:val="22"/>
          <w:szCs w:val="22"/>
        </w:rPr>
      </w:pPr>
      <w:r w:rsidRPr="00B74A31">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5E7476">
        <w:rPr>
          <w:iCs/>
          <w:sz w:val="22"/>
          <w:szCs w:val="22"/>
        </w:rPr>
        <w:t xml:space="preserve">г. </w:t>
      </w:r>
      <w:r w:rsidR="00F71187">
        <w:rPr>
          <w:iCs/>
          <w:sz w:val="22"/>
          <w:szCs w:val="22"/>
        </w:rPr>
        <w:t xml:space="preserve">Москвы </w:t>
      </w:r>
      <w:r w:rsidRPr="00B74A31">
        <w:rPr>
          <w:iCs/>
          <w:sz w:val="22"/>
          <w:szCs w:val="22"/>
        </w:rPr>
        <w:t>с иском о разрешении спора.</w:t>
      </w:r>
    </w:p>
    <w:p w:rsidR="007A370D" w:rsidRPr="00B74A31" w:rsidRDefault="007A370D" w:rsidP="000168C9">
      <w:pPr>
        <w:pStyle w:val="26"/>
        <w:widowControl w:val="0"/>
        <w:autoSpaceDE/>
        <w:autoSpaceDN/>
        <w:spacing w:before="60" w:after="0" w:line="276" w:lineRule="auto"/>
        <w:ind w:firstLine="0"/>
        <w:rPr>
          <w:iCs/>
          <w:sz w:val="22"/>
          <w:szCs w:val="22"/>
        </w:rPr>
      </w:pPr>
    </w:p>
    <w:p w:rsidR="00A427D4" w:rsidRPr="00B74A31" w:rsidRDefault="00631435" w:rsidP="000168C9">
      <w:pPr>
        <w:numPr>
          <w:ilvl w:val="0"/>
          <w:numId w:val="2"/>
        </w:numPr>
        <w:spacing w:line="276" w:lineRule="auto"/>
        <w:ind w:left="0" w:firstLine="0"/>
        <w:jc w:val="both"/>
        <w:rPr>
          <w:b/>
          <w:sz w:val="22"/>
          <w:szCs w:val="22"/>
        </w:rPr>
      </w:pPr>
      <w:r w:rsidRPr="00B74A31">
        <w:rPr>
          <w:b/>
          <w:sz w:val="22"/>
          <w:szCs w:val="22"/>
        </w:rPr>
        <w:t>СРОК ДЕЙСТВИЯ ДОГОВОРА</w:t>
      </w:r>
    </w:p>
    <w:p w:rsidR="0012665F" w:rsidRPr="00B74A31" w:rsidRDefault="0012665F" w:rsidP="000168C9">
      <w:pPr>
        <w:tabs>
          <w:tab w:val="left" w:pos="720"/>
        </w:tabs>
        <w:spacing w:line="276" w:lineRule="auto"/>
        <w:jc w:val="both"/>
        <w:rPr>
          <w:sz w:val="22"/>
          <w:szCs w:val="22"/>
        </w:rPr>
      </w:pPr>
    </w:p>
    <w:p w:rsidR="007A370D" w:rsidRPr="00B74A31" w:rsidRDefault="00636B3B" w:rsidP="000168C9">
      <w:pPr>
        <w:numPr>
          <w:ilvl w:val="1"/>
          <w:numId w:val="2"/>
        </w:numPr>
        <w:spacing w:line="276" w:lineRule="auto"/>
        <w:ind w:left="720" w:hanging="720"/>
        <w:jc w:val="both"/>
        <w:rPr>
          <w:b/>
          <w:sz w:val="22"/>
          <w:szCs w:val="22"/>
        </w:rPr>
      </w:pPr>
      <w:r w:rsidRPr="00B74A31">
        <w:rPr>
          <w:sz w:val="22"/>
          <w:szCs w:val="22"/>
        </w:rPr>
        <w:t xml:space="preserve">Настоящий </w:t>
      </w:r>
      <w:r w:rsidR="0012665F" w:rsidRPr="00B74A31">
        <w:rPr>
          <w:sz w:val="22"/>
          <w:szCs w:val="22"/>
        </w:rPr>
        <w:t xml:space="preserve">Договор вступает в силу в момент </w:t>
      </w:r>
      <w:r w:rsidRPr="00B74A31">
        <w:rPr>
          <w:sz w:val="22"/>
          <w:szCs w:val="22"/>
        </w:rPr>
        <w:t xml:space="preserve">его </w:t>
      </w:r>
      <w:r w:rsidR="0012665F" w:rsidRPr="00B74A31">
        <w:rPr>
          <w:sz w:val="22"/>
          <w:szCs w:val="22"/>
        </w:rPr>
        <w:t xml:space="preserve">подписания и действует </w:t>
      </w:r>
      <w:r w:rsidR="00423880">
        <w:rPr>
          <w:sz w:val="22"/>
          <w:szCs w:val="22"/>
        </w:rPr>
        <w:t>1</w:t>
      </w:r>
      <w:r w:rsidR="007A370D" w:rsidRPr="00B74A31">
        <w:rPr>
          <w:sz w:val="22"/>
          <w:szCs w:val="22"/>
        </w:rPr>
        <w:t xml:space="preserve"> (</w:t>
      </w:r>
      <w:r w:rsidR="00423880">
        <w:rPr>
          <w:sz w:val="22"/>
          <w:szCs w:val="22"/>
        </w:rPr>
        <w:t>один</w:t>
      </w:r>
      <w:r w:rsidR="007A370D" w:rsidRPr="00B74A31">
        <w:rPr>
          <w:sz w:val="22"/>
          <w:szCs w:val="22"/>
        </w:rPr>
        <w:t>) год</w:t>
      </w:r>
      <w:r w:rsidR="0012665F" w:rsidRPr="00B74A31">
        <w:rPr>
          <w:sz w:val="22"/>
          <w:szCs w:val="22"/>
        </w:rPr>
        <w:t>.</w:t>
      </w:r>
    </w:p>
    <w:p w:rsidR="001635C3" w:rsidRDefault="00A427D4" w:rsidP="000168C9">
      <w:pPr>
        <w:numPr>
          <w:ilvl w:val="1"/>
          <w:numId w:val="2"/>
        </w:numPr>
        <w:spacing w:line="276" w:lineRule="auto"/>
        <w:ind w:left="720" w:hanging="720"/>
        <w:jc w:val="both"/>
        <w:rPr>
          <w:sz w:val="22"/>
          <w:szCs w:val="22"/>
        </w:rPr>
      </w:pPr>
      <w:r w:rsidRPr="00B74A31">
        <w:rPr>
          <w:sz w:val="22"/>
          <w:szCs w:val="22"/>
        </w:rPr>
        <w:t>При расторжении настоящего Договора Стороны обязаны произвести все расчеты в тридцатидневный срок после даты расторжения.</w:t>
      </w:r>
    </w:p>
    <w:p w:rsidR="00EA6895" w:rsidRPr="00B74A31" w:rsidRDefault="00EA6895" w:rsidP="000168C9">
      <w:pPr>
        <w:numPr>
          <w:ilvl w:val="1"/>
          <w:numId w:val="2"/>
        </w:numPr>
        <w:spacing w:line="276" w:lineRule="auto"/>
        <w:ind w:left="720" w:hanging="720"/>
        <w:jc w:val="both"/>
        <w:rPr>
          <w:sz w:val="22"/>
          <w:szCs w:val="22"/>
        </w:rPr>
      </w:pPr>
      <w:r>
        <w:rPr>
          <w:sz w:val="22"/>
          <w:szCs w:val="22"/>
        </w:rPr>
        <w:t>Вне зависимости от любого положения настоящего Договора, противоречащего нижеследующему, настоящий Договор автоматически прекращает свое действие в случае</w:t>
      </w:r>
      <w:r w:rsidR="00646E13">
        <w:rPr>
          <w:sz w:val="22"/>
          <w:szCs w:val="22"/>
        </w:rPr>
        <w:t xml:space="preserve"> достижения максимальной суммы агентского вознаграждения, указанной в п.4.2. настоящего Договора.  </w:t>
      </w:r>
      <w:r>
        <w:rPr>
          <w:sz w:val="22"/>
          <w:szCs w:val="22"/>
        </w:rPr>
        <w:t xml:space="preserve">  </w:t>
      </w:r>
    </w:p>
    <w:p w:rsidR="00631435" w:rsidRPr="00B74A31" w:rsidRDefault="00631435" w:rsidP="000168C9">
      <w:pPr>
        <w:tabs>
          <w:tab w:val="left" w:pos="360"/>
        </w:tabs>
        <w:spacing w:line="276" w:lineRule="auto"/>
        <w:jc w:val="both"/>
        <w:rPr>
          <w:b/>
          <w:bCs/>
          <w:sz w:val="22"/>
          <w:szCs w:val="22"/>
        </w:rPr>
      </w:pPr>
    </w:p>
    <w:p w:rsidR="0012665F" w:rsidRPr="00B74A31" w:rsidRDefault="00631435" w:rsidP="000168C9">
      <w:pPr>
        <w:numPr>
          <w:ilvl w:val="0"/>
          <w:numId w:val="2"/>
        </w:numPr>
        <w:spacing w:line="276" w:lineRule="auto"/>
        <w:ind w:left="0" w:firstLine="0"/>
        <w:jc w:val="both"/>
        <w:rPr>
          <w:b/>
          <w:sz w:val="22"/>
          <w:szCs w:val="22"/>
        </w:rPr>
      </w:pPr>
      <w:r w:rsidRPr="00B74A31">
        <w:rPr>
          <w:b/>
          <w:sz w:val="22"/>
          <w:szCs w:val="22"/>
        </w:rPr>
        <w:t>ПРОЧИЕ УСЛОВИЯ</w:t>
      </w:r>
    </w:p>
    <w:p w:rsidR="0012665F" w:rsidRPr="00B74A31" w:rsidRDefault="0012665F" w:rsidP="000168C9">
      <w:pPr>
        <w:tabs>
          <w:tab w:val="left" w:pos="360"/>
        </w:tabs>
        <w:spacing w:line="276" w:lineRule="auto"/>
        <w:ind w:left="360"/>
        <w:jc w:val="both"/>
        <w:rPr>
          <w:b/>
          <w:bCs/>
          <w:sz w:val="22"/>
          <w:szCs w:val="22"/>
        </w:rPr>
      </w:pPr>
    </w:p>
    <w:p w:rsidR="00C130A7" w:rsidRPr="00B74A31" w:rsidRDefault="00C130A7" w:rsidP="000168C9">
      <w:pPr>
        <w:numPr>
          <w:ilvl w:val="1"/>
          <w:numId w:val="2"/>
        </w:numPr>
        <w:spacing w:line="276" w:lineRule="auto"/>
        <w:ind w:left="720" w:hanging="720"/>
        <w:jc w:val="both"/>
        <w:rPr>
          <w:sz w:val="22"/>
          <w:szCs w:val="22"/>
        </w:rPr>
      </w:pPr>
      <w:r w:rsidRPr="00B74A31">
        <w:rPr>
          <w:sz w:val="22"/>
          <w:szCs w:val="22"/>
        </w:rPr>
        <w:t>Настоящий Договор составлен в двух экземплярах, имеющих одинаковую юридическую силу, по одному для каждой из Сторон.</w:t>
      </w:r>
    </w:p>
    <w:p w:rsidR="00A8631F" w:rsidRPr="00A8631F" w:rsidRDefault="00A8631F" w:rsidP="000168C9">
      <w:pPr>
        <w:numPr>
          <w:ilvl w:val="1"/>
          <w:numId w:val="2"/>
        </w:numPr>
        <w:spacing w:line="276" w:lineRule="auto"/>
        <w:ind w:left="720" w:hanging="720"/>
        <w:jc w:val="both"/>
        <w:rPr>
          <w:sz w:val="22"/>
          <w:szCs w:val="22"/>
        </w:rPr>
      </w:pPr>
      <w:r w:rsidRPr="00A8631F">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11 Договора адресам (телефонам). Датой уведомления считается дата его доставки, указанная в уведомлении о вручении или доставке.</w:t>
      </w:r>
    </w:p>
    <w:p w:rsidR="00A76CB8" w:rsidRPr="00B74A31" w:rsidRDefault="00A76CB8" w:rsidP="000168C9">
      <w:pPr>
        <w:numPr>
          <w:ilvl w:val="1"/>
          <w:numId w:val="2"/>
        </w:numPr>
        <w:spacing w:line="276" w:lineRule="auto"/>
        <w:ind w:left="720" w:hanging="720"/>
        <w:jc w:val="both"/>
        <w:rPr>
          <w:sz w:val="22"/>
          <w:szCs w:val="22"/>
        </w:rPr>
      </w:pPr>
      <w:r w:rsidRPr="00B74A31">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0168C9">
      <w:pPr>
        <w:numPr>
          <w:ilvl w:val="1"/>
          <w:numId w:val="2"/>
        </w:numPr>
        <w:spacing w:line="276" w:lineRule="auto"/>
        <w:ind w:left="720" w:hanging="72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0168C9">
      <w:pPr>
        <w:numPr>
          <w:ilvl w:val="1"/>
          <w:numId w:val="2"/>
        </w:numPr>
        <w:spacing w:line="276" w:lineRule="auto"/>
        <w:ind w:left="720" w:hanging="720"/>
        <w:jc w:val="both"/>
        <w:rPr>
          <w:sz w:val="22"/>
          <w:szCs w:val="22"/>
        </w:rPr>
      </w:pPr>
      <w:r>
        <w:rPr>
          <w:sz w:val="22"/>
          <w:szCs w:val="22"/>
        </w:rPr>
        <w:t xml:space="preserve">Агент и </w:t>
      </w:r>
      <w:r w:rsidRPr="0043045E">
        <w:rPr>
          <w:bCs/>
          <w:sz w:val="22"/>
          <w:szCs w:val="22"/>
        </w:rPr>
        <w:t xml:space="preserve">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w:t>
      </w:r>
      <w:r w:rsidR="00A369EC" w:rsidRPr="00B74A31">
        <w:rPr>
          <w:sz w:val="22"/>
          <w:szCs w:val="22"/>
        </w:rPr>
        <w:t>Регламент взаимодействия Сторон</w:t>
      </w:r>
      <w:r w:rsidRPr="0043045E">
        <w:rPr>
          <w:bCs/>
          <w:sz w:val="22"/>
          <w:szCs w:val="22"/>
        </w:rPr>
        <w:t xml:space="preserve"> (Приложение №</w:t>
      </w:r>
      <w:r w:rsidR="00A369EC">
        <w:rPr>
          <w:bCs/>
          <w:sz w:val="22"/>
          <w:szCs w:val="22"/>
        </w:rPr>
        <w:t>3</w:t>
      </w:r>
      <w:r w:rsidR="00735369">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0168C9">
      <w:pPr>
        <w:pStyle w:val="26"/>
        <w:widowControl w:val="0"/>
        <w:numPr>
          <w:ilvl w:val="1"/>
          <w:numId w:val="2"/>
        </w:numPr>
        <w:autoSpaceDE/>
        <w:autoSpaceDN/>
        <w:spacing w:before="60" w:after="0" w:line="276" w:lineRule="auto"/>
        <w:ind w:left="720" w:hanging="72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EF4A59">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E625CB" w:rsidRDefault="00DE3C78" w:rsidP="000168C9">
      <w:pPr>
        <w:pStyle w:val="26"/>
        <w:widowControl w:val="0"/>
        <w:numPr>
          <w:ilvl w:val="1"/>
          <w:numId w:val="2"/>
        </w:numPr>
        <w:autoSpaceDE/>
        <w:autoSpaceDN/>
        <w:spacing w:before="60" w:after="0" w:line="276" w:lineRule="auto"/>
        <w:ind w:left="720" w:hanging="720"/>
        <w:rPr>
          <w:sz w:val="22"/>
          <w:szCs w:val="22"/>
        </w:rPr>
      </w:pPr>
      <w:r>
        <w:rPr>
          <w:sz w:val="22"/>
          <w:szCs w:val="22"/>
        </w:rPr>
        <w:t>Стороны обязаны н</w:t>
      </w:r>
      <w:r w:rsidR="00E625CB" w:rsidRPr="00B74A31">
        <w:rPr>
          <w:sz w:val="22"/>
          <w:szCs w:val="22"/>
        </w:rPr>
        <w:t>езамедлительно высыла</w:t>
      </w:r>
      <w:r>
        <w:rPr>
          <w:sz w:val="22"/>
          <w:szCs w:val="22"/>
        </w:rPr>
        <w:t>ть</w:t>
      </w:r>
      <w:r w:rsidR="00E625CB" w:rsidRPr="00B74A31">
        <w:rPr>
          <w:sz w:val="22"/>
          <w:szCs w:val="22"/>
        </w:rPr>
        <w:t xml:space="preserve"> в адрес другой Стороны, указанн</w:t>
      </w:r>
      <w:r w:rsidR="003828BB">
        <w:rPr>
          <w:sz w:val="22"/>
          <w:szCs w:val="22"/>
        </w:rPr>
        <w:t>ое</w:t>
      </w:r>
      <w:r w:rsidR="00E625CB" w:rsidRPr="00B74A31">
        <w:rPr>
          <w:sz w:val="22"/>
          <w:szCs w:val="22"/>
        </w:rPr>
        <w:t xml:space="preserve"> в разделе 11 настоящего Договора,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E75809">
        <w:rPr>
          <w:sz w:val="22"/>
          <w:szCs w:val="22"/>
        </w:rPr>
        <w:t xml:space="preserve">настоящего </w:t>
      </w:r>
      <w:r w:rsidR="00E625CB" w:rsidRPr="00B74A31">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945C2E" w:rsidRPr="00945C2E" w:rsidRDefault="00945C2E" w:rsidP="000168C9">
      <w:pPr>
        <w:pStyle w:val="26"/>
        <w:widowControl w:val="0"/>
        <w:numPr>
          <w:ilvl w:val="1"/>
          <w:numId w:val="2"/>
        </w:numPr>
        <w:autoSpaceDE/>
        <w:autoSpaceDN/>
        <w:spacing w:before="60" w:after="0" w:line="276" w:lineRule="auto"/>
        <w:ind w:left="720" w:hanging="720"/>
        <w:rPr>
          <w:sz w:val="22"/>
          <w:szCs w:val="22"/>
        </w:rPr>
      </w:pPr>
      <w:r w:rsidRPr="00820866">
        <w:rPr>
          <w:sz w:val="22"/>
          <w:szCs w:val="22"/>
        </w:rPr>
        <w:t xml:space="preserve">В случае изменений в цепочке собственников Агента, включая бенефициаров (в том числе конечных), </w:t>
      </w:r>
      <w:r w:rsidR="00826A2D">
        <w:rPr>
          <w:sz w:val="22"/>
          <w:szCs w:val="22"/>
        </w:rPr>
        <w:t xml:space="preserve">Агент обязан </w:t>
      </w:r>
      <w:r w:rsidRPr="00820866">
        <w:rPr>
          <w:sz w:val="22"/>
          <w:szCs w:val="22"/>
        </w:rPr>
        <w:t xml:space="preserve">не позднее 5-ти </w:t>
      </w:r>
      <w:r>
        <w:rPr>
          <w:sz w:val="22"/>
          <w:szCs w:val="22"/>
        </w:rPr>
        <w:t xml:space="preserve">(пяти) </w:t>
      </w:r>
      <w:r w:rsidRPr="00820866">
        <w:rPr>
          <w:sz w:val="22"/>
          <w:szCs w:val="22"/>
        </w:rPr>
        <w:t xml:space="preserve">рабочих дней после таких изменений предоставлять </w:t>
      </w:r>
      <w:r w:rsidR="00826A2D">
        <w:rPr>
          <w:sz w:val="22"/>
          <w:szCs w:val="22"/>
        </w:rPr>
        <w:t xml:space="preserve">информацию о таких изменениях по форме, приведенной в Приложении № </w:t>
      </w:r>
      <w:r w:rsidR="002B134B">
        <w:rPr>
          <w:sz w:val="22"/>
          <w:szCs w:val="22"/>
        </w:rPr>
        <w:t>8</w:t>
      </w:r>
      <w:r w:rsidRPr="00820866">
        <w:rPr>
          <w:sz w:val="22"/>
          <w:szCs w:val="22"/>
        </w:rPr>
        <w:t>,</w:t>
      </w:r>
      <w:r w:rsidR="009B7E6A">
        <w:rPr>
          <w:sz w:val="22"/>
          <w:szCs w:val="22"/>
        </w:rPr>
        <w:t xml:space="preserve"> к </w:t>
      </w:r>
      <w:r w:rsidR="009B7E6A">
        <w:rPr>
          <w:sz w:val="22"/>
          <w:szCs w:val="22"/>
        </w:rPr>
        <w:lastRenderedPageBreak/>
        <w:t>настоящему Договору, а также документы,</w:t>
      </w:r>
      <w:r w:rsidRPr="00820866">
        <w:rPr>
          <w:sz w:val="22"/>
          <w:szCs w:val="22"/>
        </w:rPr>
        <w:t xml:space="preserve"> подтверждающие такие изменения. В случае </w:t>
      </w:r>
      <w:proofErr w:type="spellStart"/>
      <w:r w:rsidRPr="00820866">
        <w:rPr>
          <w:sz w:val="22"/>
          <w:szCs w:val="22"/>
        </w:rPr>
        <w:t>н</w:t>
      </w:r>
      <w:r w:rsidR="009B7E6A">
        <w:rPr>
          <w:sz w:val="22"/>
          <w:szCs w:val="22"/>
        </w:rPr>
        <w:t>епредоставления</w:t>
      </w:r>
      <w:proofErr w:type="spellEnd"/>
      <w:r w:rsidR="009B7E6A">
        <w:rPr>
          <w:sz w:val="22"/>
          <w:szCs w:val="22"/>
        </w:rPr>
        <w:t xml:space="preserve"> Агентом указанной</w:t>
      </w:r>
      <w:r w:rsidRPr="00820866">
        <w:rPr>
          <w:sz w:val="22"/>
          <w:szCs w:val="22"/>
        </w:rPr>
        <w:t xml:space="preserve"> </w:t>
      </w:r>
      <w:r w:rsidR="009B7E6A">
        <w:rPr>
          <w:sz w:val="22"/>
          <w:szCs w:val="22"/>
        </w:rPr>
        <w:t xml:space="preserve">информации и документов в срок, предусмотренный настоящим пунктом, </w:t>
      </w:r>
      <w:r w:rsidRPr="00820866">
        <w:rPr>
          <w:sz w:val="22"/>
          <w:szCs w:val="22"/>
        </w:rPr>
        <w:t xml:space="preserve">Принципал вправе расторгнуть </w:t>
      </w:r>
      <w:r>
        <w:rPr>
          <w:sz w:val="22"/>
          <w:szCs w:val="22"/>
        </w:rPr>
        <w:t xml:space="preserve">настоящий </w:t>
      </w:r>
      <w:r w:rsidRPr="00820866">
        <w:rPr>
          <w:sz w:val="22"/>
          <w:szCs w:val="22"/>
        </w:rPr>
        <w:t>Договор путем одностороннего внесудебного отказа от исполнения обязательств</w:t>
      </w:r>
      <w:r>
        <w:rPr>
          <w:sz w:val="22"/>
          <w:szCs w:val="22"/>
        </w:rPr>
        <w:t>.</w:t>
      </w:r>
      <w:r w:rsidR="009B7E6A">
        <w:rPr>
          <w:sz w:val="22"/>
          <w:szCs w:val="22"/>
        </w:rPr>
        <w:t xml:space="preserve"> Принципал </w:t>
      </w:r>
      <w:proofErr w:type="gramStart"/>
      <w:r w:rsidR="009B7E6A">
        <w:rPr>
          <w:sz w:val="22"/>
          <w:szCs w:val="22"/>
        </w:rPr>
        <w:t>вправе</w:t>
      </w:r>
      <w:proofErr w:type="gramEnd"/>
      <w:r w:rsidR="009B7E6A">
        <w:rPr>
          <w:sz w:val="22"/>
          <w:szCs w:val="22"/>
        </w:rPr>
        <w:t xml:space="preserve"> а одностороннем порядке изменить форму предоставления информации, приведенную в Приложении № </w:t>
      </w:r>
      <w:r w:rsidR="002B134B">
        <w:rPr>
          <w:sz w:val="22"/>
          <w:szCs w:val="22"/>
        </w:rPr>
        <w:t>8</w:t>
      </w:r>
      <w:r w:rsidR="009B7E6A">
        <w:rPr>
          <w:sz w:val="22"/>
          <w:szCs w:val="22"/>
        </w:rPr>
        <w:t>, к настоящему Договору, предварительно уведомив об этом Агента.</w:t>
      </w:r>
      <w:r w:rsidR="00DF2057">
        <w:rPr>
          <w:sz w:val="22"/>
          <w:szCs w:val="22"/>
        </w:rPr>
        <w:t xml:space="preserve"> </w:t>
      </w:r>
    </w:p>
    <w:p w:rsidR="00C130A7" w:rsidRPr="00B74A31" w:rsidRDefault="00C130A7" w:rsidP="000168C9">
      <w:pPr>
        <w:spacing w:line="276" w:lineRule="auto"/>
        <w:jc w:val="both"/>
        <w:rPr>
          <w:sz w:val="22"/>
          <w:szCs w:val="22"/>
        </w:rPr>
      </w:pPr>
    </w:p>
    <w:p w:rsidR="0012665F" w:rsidRPr="00B74A31" w:rsidRDefault="0012665F" w:rsidP="000168C9">
      <w:pPr>
        <w:numPr>
          <w:ilvl w:val="0"/>
          <w:numId w:val="2"/>
        </w:numPr>
        <w:spacing w:line="276" w:lineRule="auto"/>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B74A31" w:rsidRDefault="00B14A92" w:rsidP="000168C9">
      <w:pPr>
        <w:spacing w:line="276" w:lineRule="auto"/>
        <w:jc w:val="both"/>
        <w:rPr>
          <w:b/>
          <w:sz w:val="22"/>
          <w:szCs w:val="22"/>
        </w:rPr>
      </w:pPr>
    </w:p>
    <w:p w:rsidR="00B14A92" w:rsidRPr="00B74A31" w:rsidRDefault="00B14A92" w:rsidP="000168C9">
      <w:pPr>
        <w:numPr>
          <w:ilvl w:val="1"/>
          <w:numId w:val="2"/>
        </w:numPr>
        <w:spacing w:line="276" w:lineRule="auto"/>
        <w:ind w:left="720" w:hanging="720"/>
        <w:jc w:val="both"/>
        <w:rPr>
          <w:sz w:val="22"/>
          <w:szCs w:val="22"/>
        </w:rPr>
      </w:pPr>
      <w:r w:rsidRPr="00B74A31">
        <w:rPr>
          <w:sz w:val="22"/>
          <w:szCs w:val="22"/>
        </w:rPr>
        <w:t>Все приложения к настоящему Договору являются его неотъемлемой частью.</w:t>
      </w:r>
    </w:p>
    <w:p w:rsidR="00B14A92" w:rsidRPr="00B74A31" w:rsidRDefault="00B14A92" w:rsidP="000168C9">
      <w:pPr>
        <w:numPr>
          <w:ilvl w:val="1"/>
          <w:numId w:val="2"/>
        </w:numPr>
        <w:spacing w:line="276" w:lineRule="auto"/>
        <w:ind w:left="720" w:hanging="720"/>
        <w:jc w:val="both"/>
        <w:rPr>
          <w:sz w:val="22"/>
          <w:szCs w:val="22"/>
        </w:rPr>
      </w:pPr>
      <w:r w:rsidRPr="00B74A31">
        <w:rPr>
          <w:sz w:val="22"/>
          <w:szCs w:val="22"/>
        </w:rPr>
        <w:t>Перечень Приложений:</w:t>
      </w:r>
    </w:p>
    <w:p w:rsidR="00C130A7" w:rsidRPr="00B74A31" w:rsidRDefault="00C130A7" w:rsidP="000168C9">
      <w:pPr>
        <w:spacing w:line="276" w:lineRule="auto"/>
        <w:jc w:val="both"/>
        <w:rPr>
          <w:b/>
          <w:sz w:val="22"/>
          <w:szCs w:val="22"/>
        </w:rPr>
      </w:pPr>
    </w:p>
    <w:tbl>
      <w:tblPr>
        <w:tblW w:w="9241" w:type="dxa"/>
        <w:tblInd w:w="648" w:type="dxa"/>
        <w:tblLook w:val="00A0" w:firstRow="1" w:lastRow="0" w:firstColumn="1" w:lastColumn="0" w:noHBand="0" w:noVBand="0"/>
      </w:tblPr>
      <w:tblGrid>
        <w:gridCol w:w="2154"/>
        <w:gridCol w:w="7087"/>
      </w:tblGrid>
      <w:tr w:rsidR="00394708" w:rsidRPr="00B74A31" w:rsidTr="003E2C00">
        <w:tc>
          <w:tcPr>
            <w:tcW w:w="2154" w:type="dxa"/>
          </w:tcPr>
          <w:p w:rsidR="00394708" w:rsidRPr="00B74A31" w:rsidRDefault="00394708" w:rsidP="000168C9">
            <w:pPr>
              <w:spacing w:line="276" w:lineRule="auto"/>
              <w:jc w:val="both"/>
              <w:rPr>
                <w:b/>
                <w:sz w:val="22"/>
                <w:szCs w:val="22"/>
              </w:rPr>
            </w:pPr>
            <w:r w:rsidRPr="00B74A31">
              <w:rPr>
                <w:sz w:val="22"/>
                <w:szCs w:val="22"/>
              </w:rPr>
              <w:t>Приложение №1</w:t>
            </w:r>
          </w:p>
        </w:tc>
        <w:tc>
          <w:tcPr>
            <w:tcW w:w="7087" w:type="dxa"/>
          </w:tcPr>
          <w:p w:rsidR="00394708" w:rsidRPr="00B74A31" w:rsidRDefault="00394708" w:rsidP="000168C9">
            <w:pPr>
              <w:spacing w:line="276" w:lineRule="auto"/>
              <w:jc w:val="both"/>
              <w:rPr>
                <w:b/>
                <w:sz w:val="22"/>
                <w:szCs w:val="22"/>
              </w:rPr>
            </w:pPr>
            <w:r w:rsidRPr="00B74A31">
              <w:rPr>
                <w:sz w:val="22"/>
                <w:szCs w:val="22"/>
              </w:rPr>
              <w:t xml:space="preserve">Перечень </w:t>
            </w:r>
            <w:r w:rsidR="00B31DB0">
              <w:rPr>
                <w:sz w:val="22"/>
                <w:szCs w:val="22"/>
              </w:rPr>
              <w:t xml:space="preserve">агентских </w:t>
            </w:r>
            <w:r w:rsidRPr="00B74A31">
              <w:rPr>
                <w:sz w:val="22"/>
                <w:szCs w:val="22"/>
              </w:rPr>
              <w:t xml:space="preserve">поручений </w:t>
            </w:r>
          </w:p>
        </w:tc>
      </w:tr>
      <w:tr w:rsidR="00394708" w:rsidRPr="00B74A31" w:rsidTr="003E2C00">
        <w:tc>
          <w:tcPr>
            <w:tcW w:w="2154" w:type="dxa"/>
          </w:tcPr>
          <w:p w:rsidR="00394708" w:rsidRPr="00B74A31" w:rsidRDefault="00394708" w:rsidP="000168C9">
            <w:pPr>
              <w:spacing w:line="276" w:lineRule="auto"/>
              <w:jc w:val="both"/>
              <w:rPr>
                <w:b/>
                <w:sz w:val="22"/>
                <w:szCs w:val="22"/>
              </w:rPr>
            </w:pPr>
            <w:r w:rsidRPr="00B74A31">
              <w:rPr>
                <w:sz w:val="22"/>
                <w:szCs w:val="22"/>
              </w:rPr>
              <w:t>Приложение №2</w:t>
            </w:r>
          </w:p>
        </w:tc>
        <w:tc>
          <w:tcPr>
            <w:tcW w:w="7087" w:type="dxa"/>
          </w:tcPr>
          <w:p w:rsidR="00394708" w:rsidRPr="00B74A31" w:rsidRDefault="00394708" w:rsidP="000168C9">
            <w:pPr>
              <w:spacing w:line="276" w:lineRule="auto"/>
              <w:jc w:val="both"/>
              <w:rPr>
                <w:b/>
                <w:sz w:val="22"/>
                <w:szCs w:val="22"/>
              </w:rPr>
            </w:pPr>
            <w:r w:rsidRPr="00B74A31">
              <w:rPr>
                <w:sz w:val="22"/>
                <w:szCs w:val="22"/>
              </w:rPr>
              <w:t>Вознаграждение Агента</w:t>
            </w:r>
          </w:p>
        </w:tc>
      </w:tr>
      <w:tr w:rsidR="00396ECC" w:rsidRPr="00B74A31" w:rsidTr="003E2C00">
        <w:tc>
          <w:tcPr>
            <w:tcW w:w="2154" w:type="dxa"/>
          </w:tcPr>
          <w:p w:rsidR="00396ECC" w:rsidRPr="00B74A31" w:rsidRDefault="00396ECC" w:rsidP="000168C9">
            <w:pPr>
              <w:spacing w:line="276" w:lineRule="auto"/>
              <w:rPr>
                <w:sz w:val="22"/>
                <w:szCs w:val="22"/>
              </w:rPr>
            </w:pPr>
            <w:r w:rsidRPr="00B74A31">
              <w:rPr>
                <w:sz w:val="22"/>
                <w:szCs w:val="22"/>
              </w:rPr>
              <w:t>Приложение №3</w:t>
            </w:r>
          </w:p>
        </w:tc>
        <w:tc>
          <w:tcPr>
            <w:tcW w:w="7087" w:type="dxa"/>
          </w:tcPr>
          <w:p w:rsidR="00396ECC" w:rsidRPr="00B74A31" w:rsidRDefault="00396ECC" w:rsidP="000168C9">
            <w:pPr>
              <w:spacing w:line="276" w:lineRule="auto"/>
              <w:jc w:val="both"/>
              <w:rPr>
                <w:sz w:val="22"/>
                <w:szCs w:val="22"/>
              </w:rPr>
            </w:pPr>
            <w:r w:rsidRPr="00B74A31">
              <w:rPr>
                <w:sz w:val="22"/>
                <w:szCs w:val="22"/>
              </w:rPr>
              <w:t xml:space="preserve">Регламент взаимодействия Сторон </w:t>
            </w:r>
          </w:p>
        </w:tc>
      </w:tr>
      <w:tr w:rsidR="00396ECC" w:rsidRPr="00B74A31" w:rsidTr="003E2C00">
        <w:tc>
          <w:tcPr>
            <w:tcW w:w="2154" w:type="dxa"/>
          </w:tcPr>
          <w:p w:rsidR="00396ECC" w:rsidRPr="00B74A31" w:rsidRDefault="00396ECC" w:rsidP="000168C9">
            <w:pPr>
              <w:spacing w:line="276" w:lineRule="auto"/>
              <w:rPr>
                <w:sz w:val="22"/>
                <w:szCs w:val="22"/>
              </w:rPr>
            </w:pPr>
            <w:r w:rsidRPr="00B74A31">
              <w:rPr>
                <w:sz w:val="22"/>
                <w:szCs w:val="22"/>
              </w:rPr>
              <w:t>Приложение №</w:t>
            </w:r>
            <w:r w:rsidR="00306349">
              <w:rPr>
                <w:sz w:val="22"/>
                <w:szCs w:val="22"/>
              </w:rPr>
              <w:t>4</w:t>
            </w:r>
          </w:p>
        </w:tc>
        <w:tc>
          <w:tcPr>
            <w:tcW w:w="7087" w:type="dxa"/>
          </w:tcPr>
          <w:p w:rsidR="00396ECC" w:rsidRPr="00B74A31" w:rsidRDefault="00396ECC" w:rsidP="000168C9">
            <w:pPr>
              <w:spacing w:line="276" w:lineRule="auto"/>
              <w:jc w:val="both"/>
              <w:rPr>
                <w:sz w:val="22"/>
                <w:szCs w:val="22"/>
              </w:rPr>
            </w:pPr>
            <w:r w:rsidRPr="00B74A31">
              <w:rPr>
                <w:sz w:val="22"/>
                <w:szCs w:val="22"/>
              </w:rPr>
              <w:t>Форма Реестра передачи документов Принципалу</w:t>
            </w:r>
          </w:p>
        </w:tc>
      </w:tr>
      <w:tr w:rsidR="00B26989" w:rsidRPr="00B74A31" w:rsidTr="003E2C00">
        <w:tc>
          <w:tcPr>
            <w:tcW w:w="2154" w:type="dxa"/>
          </w:tcPr>
          <w:p w:rsidR="00B26989" w:rsidRPr="00B74A31" w:rsidRDefault="00B26989" w:rsidP="000168C9">
            <w:pPr>
              <w:spacing w:line="276" w:lineRule="auto"/>
              <w:rPr>
                <w:sz w:val="22"/>
                <w:szCs w:val="22"/>
              </w:rPr>
            </w:pPr>
            <w:r w:rsidRPr="00B74A31">
              <w:rPr>
                <w:sz w:val="22"/>
                <w:szCs w:val="22"/>
              </w:rPr>
              <w:t>Приложение №</w:t>
            </w:r>
            <w:r w:rsidR="00306349">
              <w:rPr>
                <w:sz w:val="22"/>
                <w:szCs w:val="22"/>
              </w:rPr>
              <w:t>5</w:t>
            </w:r>
          </w:p>
        </w:tc>
        <w:tc>
          <w:tcPr>
            <w:tcW w:w="7087" w:type="dxa"/>
          </w:tcPr>
          <w:p w:rsidR="00B26989" w:rsidRPr="00B74A31" w:rsidRDefault="00B26989" w:rsidP="000168C9">
            <w:pPr>
              <w:spacing w:line="276" w:lineRule="auto"/>
              <w:jc w:val="both"/>
              <w:rPr>
                <w:sz w:val="22"/>
                <w:szCs w:val="22"/>
              </w:rPr>
            </w:pPr>
            <w:r w:rsidRPr="00B74A31">
              <w:rPr>
                <w:sz w:val="22"/>
                <w:szCs w:val="22"/>
              </w:rPr>
              <w:t>Форма Справки Принципала</w:t>
            </w:r>
          </w:p>
        </w:tc>
      </w:tr>
      <w:tr w:rsidR="00396ECC" w:rsidRPr="00B74A31" w:rsidTr="003E2C00">
        <w:tc>
          <w:tcPr>
            <w:tcW w:w="2154" w:type="dxa"/>
          </w:tcPr>
          <w:p w:rsidR="00396ECC" w:rsidRPr="00B74A31" w:rsidRDefault="00396ECC" w:rsidP="000168C9">
            <w:pPr>
              <w:spacing w:line="276" w:lineRule="auto"/>
              <w:jc w:val="both"/>
              <w:rPr>
                <w:b/>
                <w:sz w:val="22"/>
                <w:szCs w:val="22"/>
              </w:rPr>
            </w:pPr>
            <w:r w:rsidRPr="00B74A31">
              <w:rPr>
                <w:sz w:val="22"/>
                <w:szCs w:val="22"/>
              </w:rPr>
              <w:t>Приложение №</w:t>
            </w:r>
            <w:r w:rsidR="00306349">
              <w:rPr>
                <w:sz w:val="22"/>
                <w:szCs w:val="22"/>
              </w:rPr>
              <w:t>6</w:t>
            </w:r>
          </w:p>
        </w:tc>
        <w:tc>
          <w:tcPr>
            <w:tcW w:w="7087" w:type="dxa"/>
          </w:tcPr>
          <w:p w:rsidR="00396ECC" w:rsidRPr="00B74A31" w:rsidRDefault="00396ECC" w:rsidP="000168C9">
            <w:pPr>
              <w:spacing w:line="276" w:lineRule="auto"/>
              <w:jc w:val="both"/>
              <w:rPr>
                <w:b/>
                <w:sz w:val="22"/>
                <w:szCs w:val="22"/>
              </w:rPr>
            </w:pPr>
            <w:r w:rsidRPr="00B74A31">
              <w:rPr>
                <w:sz w:val="22"/>
                <w:szCs w:val="22"/>
              </w:rPr>
              <w:t xml:space="preserve">Форма Отчета Агента </w:t>
            </w:r>
          </w:p>
        </w:tc>
      </w:tr>
      <w:tr w:rsidR="00892661" w:rsidRPr="00B74A31" w:rsidTr="003E2C00">
        <w:tc>
          <w:tcPr>
            <w:tcW w:w="2154" w:type="dxa"/>
          </w:tcPr>
          <w:p w:rsidR="00892661" w:rsidRPr="00B74A31" w:rsidRDefault="00892661" w:rsidP="000168C9">
            <w:pPr>
              <w:spacing w:line="276" w:lineRule="auto"/>
              <w:rPr>
                <w:sz w:val="22"/>
                <w:szCs w:val="22"/>
              </w:rPr>
            </w:pPr>
            <w:r w:rsidRPr="00B74A31">
              <w:rPr>
                <w:sz w:val="22"/>
                <w:szCs w:val="22"/>
              </w:rPr>
              <w:t>Приложение №</w:t>
            </w:r>
            <w:r w:rsidR="00306349">
              <w:rPr>
                <w:sz w:val="22"/>
                <w:szCs w:val="22"/>
              </w:rPr>
              <w:t>7</w:t>
            </w:r>
          </w:p>
        </w:tc>
        <w:tc>
          <w:tcPr>
            <w:tcW w:w="7087" w:type="dxa"/>
          </w:tcPr>
          <w:p w:rsidR="00892661" w:rsidRPr="00B74A31" w:rsidRDefault="00892661" w:rsidP="000168C9">
            <w:pPr>
              <w:spacing w:line="276" w:lineRule="auto"/>
              <w:jc w:val="both"/>
              <w:rPr>
                <w:sz w:val="22"/>
                <w:szCs w:val="22"/>
              </w:rPr>
            </w:pPr>
            <w:r w:rsidRPr="00B74A31">
              <w:rPr>
                <w:sz w:val="22"/>
                <w:szCs w:val="22"/>
              </w:rPr>
              <w:t>Контактные лица Сторон</w:t>
            </w:r>
          </w:p>
        </w:tc>
      </w:tr>
      <w:tr w:rsidR="00826A2D" w:rsidRPr="00B74A31" w:rsidTr="00865451">
        <w:tc>
          <w:tcPr>
            <w:tcW w:w="2154" w:type="dxa"/>
          </w:tcPr>
          <w:p w:rsidR="00826A2D" w:rsidRPr="00B74A31" w:rsidRDefault="00826A2D" w:rsidP="000168C9">
            <w:pPr>
              <w:spacing w:line="276" w:lineRule="auto"/>
              <w:rPr>
                <w:sz w:val="22"/>
                <w:szCs w:val="22"/>
              </w:rPr>
            </w:pPr>
            <w:r w:rsidRPr="00B74A31">
              <w:rPr>
                <w:sz w:val="22"/>
                <w:szCs w:val="22"/>
              </w:rPr>
              <w:t>Приложение №</w:t>
            </w:r>
            <w:r w:rsidR="00306349">
              <w:rPr>
                <w:sz w:val="22"/>
                <w:szCs w:val="22"/>
              </w:rPr>
              <w:t>8</w:t>
            </w:r>
          </w:p>
        </w:tc>
        <w:tc>
          <w:tcPr>
            <w:tcW w:w="7087" w:type="dxa"/>
          </w:tcPr>
          <w:p w:rsidR="00826A2D" w:rsidRPr="00B74A31" w:rsidRDefault="00826A2D" w:rsidP="000168C9">
            <w:pPr>
              <w:spacing w:line="276" w:lineRule="auto"/>
              <w:jc w:val="both"/>
              <w:rPr>
                <w:sz w:val="22"/>
                <w:szCs w:val="22"/>
              </w:rPr>
            </w:pPr>
            <w:r>
              <w:rPr>
                <w:sz w:val="22"/>
                <w:szCs w:val="22"/>
              </w:rPr>
              <w:t>Форма информирования об изменении в цепочке собственников Агента</w:t>
            </w:r>
          </w:p>
        </w:tc>
      </w:tr>
      <w:tr w:rsidR="00B30480" w:rsidRPr="00B74A31" w:rsidTr="00B30480">
        <w:tc>
          <w:tcPr>
            <w:tcW w:w="2154" w:type="dxa"/>
          </w:tcPr>
          <w:p w:rsidR="00B30480" w:rsidRDefault="00B30480" w:rsidP="000168C9">
            <w:pPr>
              <w:spacing w:line="276" w:lineRule="auto"/>
              <w:rPr>
                <w:sz w:val="22"/>
                <w:szCs w:val="22"/>
              </w:rPr>
            </w:pPr>
            <w:r w:rsidRPr="00B74A31">
              <w:rPr>
                <w:sz w:val="22"/>
                <w:szCs w:val="22"/>
              </w:rPr>
              <w:t>Приложение №</w:t>
            </w:r>
            <w:r>
              <w:rPr>
                <w:sz w:val="22"/>
                <w:szCs w:val="22"/>
              </w:rPr>
              <w:t>9</w:t>
            </w:r>
          </w:p>
          <w:p w:rsidR="00613012" w:rsidRPr="00B74A31" w:rsidRDefault="00613012" w:rsidP="000168C9">
            <w:pPr>
              <w:spacing w:line="276" w:lineRule="auto"/>
              <w:rPr>
                <w:sz w:val="22"/>
                <w:szCs w:val="22"/>
              </w:rPr>
            </w:pPr>
            <w:r>
              <w:rPr>
                <w:sz w:val="22"/>
                <w:szCs w:val="22"/>
              </w:rPr>
              <w:t>Приложение №10</w:t>
            </w:r>
          </w:p>
        </w:tc>
        <w:tc>
          <w:tcPr>
            <w:tcW w:w="7087" w:type="dxa"/>
          </w:tcPr>
          <w:p w:rsidR="00B30480" w:rsidRDefault="00B30480" w:rsidP="000168C9">
            <w:pPr>
              <w:spacing w:line="276" w:lineRule="auto"/>
              <w:jc w:val="both"/>
              <w:rPr>
                <w:sz w:val="22"/>
                <w:szCs w:val="22"/>
              </w:rPr>
            </w:pPr>
            <w:r>
              <w:rPr>
                <w:sz w:val="22"/>
                <w:szCs w:val="22"/>
              </w:rPr>
              <w:t>План продаж</w:t>
            </w:r>
          </w:p>
          <w:p w:rsidR="00613012" w:rsidRPr="00B74A31" w:rsidRDefault="00613012" w:rsidP="000168C9">
            <w:pPr>
              <w:spacing w:line="276" w:lineRule="auto"/>
              <w:jc w:val="both"/>
              <w:rPr>
                <w:sz w:val="22"/>
                <w:szCs w:val="22"/>
              </w:rPr>
            </w:pPr>
            <w:r>
              <w:rPr>
                <w:sz w:val="22"/>
                <w:szCs w:val="22"/>
              </w:rPr>
              <w:t>Антикоррупционная оговорка</w:t>
            </w:r>
          </w:p>
        </w:tc>
      </w:tr>
    </w:tbl>
    <w:p w:rsidR="00B30480" w:rsidRDefault="00B30480" w:rsidP="00B30480">
      <w:pPr>
        <w:jc w:val="both"/>
        <w:rPr>
          <w:b/>
          <w:sz w:val="22"/>
          <w:szCs w:val="22"/>
        </w:rPr>
      </w:pPr>
    </w:p>
    <w:p w:rsidR="0012665F" w:rsidRPr="00B74A31" w:rsidRDefault="00DF6E67" w:rsidP="00B30480">
      <w:pPr>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68061B" w:rsidP="00F71187">
            <w:pPr>
              <w:pStyle w:val="xl24"/>
              <w:pBdr>
                <w:right w:val="none" w:sz="0" w:space="0" w:color="auto"/>
              </w:pBdr>
              <w:spacing w:before="0" w:after="0"/>
              <w:rPr>
                <w:rFonts w:ascii="Times New Roman" w:hAnsi="Times New Roman"/>
                <w:b w:val="0"/>
                <w:color w:val="000000"/>
                <w:sz w:val="22"/>
                <w:szCs w:val="22"/>
              </w:rPr>
            </w:pPr>
            <w:r>
              <w:rPr>
                <w:rFonts w:ascii="Times New Roman" w:hAnsi="Times New Roman"/>
                <w:b w:val="0"/>
                <w:color w:val="000000"/>
                <w:sz w:val="22"/>
                <w:szCs w:val="22"/>
              </w:rPr>
              <w:t xml:space="preserve">ПАО </w:t>
            </w:r>
            <w:r w:rsidR="00E10837">
              <w:rPr>
                <w:rFonts w:ascii="Times New Roman" w:hAnsi="Times New Roman"/>
                <w:b w:val="0"/>
                <w:color w:val="000000"/>
                <w:sz w:val="22"/>
                <w:szCs w:val="22"/>
              </w:rPr>
              <w:t>«Ростелеком»</w:t>
            </w:r>
          </w:p>
        </w:tc>
        <w:tc>
          <w:tcPr>
            <w:tcW w:w="1783" w:type="pct"/>
            <w:vAlign w:val="center"/>
          </w:tcPr>
          <w:p w:rsidR="00165775" w:rsidRPr="00B74A31" w:rsidRDefault="00A171CB" w:rsidP="00A171CB">
            <w:pPr>
              <w:pStyle w:val="xl24"/>
              <w:pBdr>
                <w:right w:val="none" w:sz="0" w:space="0" w:color="auto"/>
              </w:pBdr>
              <w:spacing w:before="0" w:after="0"/>
              <w:rPr>
                <w:rFonts w:ascii="Times New Roman" w:hAnsi="Times New Roman"/>
                <w:b w:val="0"/>
                <w:color w:val="000000"/>
                <w:sz w:val="22"/>
                <w:szCs w:val="22"/>
              </w:rPr>
            </w:pPr>
            <w:del w:id="16" w:author="Сеськина Елена Петровна" w:date="2017-02-16T12:07:00Z">
              <w:r w:rsidRPr="00A171CB" w:rsidDel="00CE33FB">
                <w:rPr>
                  <w:rFonts w:ascii="Times New Roman" w:hAnsi="Times New Roman"/>
                  <w:b w:val="0"/>
                  <w:color w:val="000000"/>
                  <w:sz w:val="22"/>
                  <w:szCs w:val="22"/>
                </w:rPr>
                <w:delText>ООО «САННЕТ»</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A171CB" w:rsidP="00CF1345">
            <w:pPr>
              <w:pStyle w:val="ac"/>
              <w:rPr>
                <w:i/>
                <w:color w:val="000000"/>
                <w:sz w:val="22"/>
                <w:szCs w:val="22"/>
              </w:rPr>
            </w:pPr>
            <w:r w:rsidRPr="00A171CB">
              <w:rPr>
                <w:i/>
                <w:color w:val="000000"/>
                <w:sz w:val="22"/>
                <w:szCs w:val="22"/>
              </w:rPr>
              <w:t>115172, г. Москва, ул. Гончарная, д. 30</w:t>
            </w:r>
          </w:p>
        </w:tc>
        <w:tc>
          <w:tcPr>
            <w:tcW w:w="1783" w:type="pct"/>
            <w:vAlign w:val="center"/>
          </w:tcPr>
          <w:p w:rsidR="00165775" w:rsidRPr="00B74A31" w:rsidRDefault="00A171CB" w:rsidP="00A171CB">
            <w:pPr>
              <w:rPr>
                <w:i/>
                <w:color w:val="000000"/>
                <w:sz w:val="22"/>
                <w:szCs w:val="22"/>
              </w:rPr>
            </w:pPr>
            <w:del w:id="17" w:author="Сеськина Елена Петровна" w:date="2017-02-16T12:07:00Z">
              <w:r w:rsidDel="00CE33FB">
                <w:rPr>
                  <w:i/>
                  <w:color w:val="000000"/>
                  <w:sz w:val="22"/>
                  <w:szCs w:val="22"/>
                </w:rPr>
                <w:delText xml:space="preserve"> </w:delText>
              </w:r>
              <w:r w:rsidRPr="00A171CB" w:rsidDel="00CE33FB">
                <w:rPr>
                  <w:i/>
                  <w:color w:val="000000"/>
                  <w:sz w:val="22"/>
                  <w:szCs w:val="22"/>
                </w:rPr>
                <w:delText>194100 Санкт-Петербург, ул. Литовская дом 10, офис 2409</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A171CB" w:rsidP="00CF1345">
            <w:pPr>
              <w:pStyle w:val="ac"/>
              <w:rPr>
                <w:i/>
                <w:color w:val="000000"/>
                <w:sz w:val="22"/>
                <w:szCs w:val="22"/>
              </w:rPr>
            </w:pPr>
            <w:r w:rsidRPr="00A171CB">
              <w:rPr>
                <w:i/>
                <w:color w:val="000000"/>
                <w:sz w:val="22"/>
                <w:szCs w:val="22"/>
              </w:rPr>
              <w:t>115172, г. Москва, ул. Гончарная, д. 30</w:t>
            </w:r>
          </w:p>
        </w:tc>
        <w:tc>
          <w:tcPr>
            <w:tcW w:w="1783" w:type="pct"/>
            <w:vAlign w:val="center"/>
          </w:tcPr>
          <w:p w:rsidR="00165775" w:rsidRPr="00A171CB" w:rsidRDefault="00A171CB" w:rsidP="00A171CB">
            <w:pPr>
              <w:rPr>
                <w:i/>
                <w:color w:val="000000"/>
                <w:sz w:val="22"/>
                <w:szCs w:val="22"/>
              </w:rPr>
            </w:pPr>
            <w:del w:id="18" w:author="Сеськина Елена Петровна" w:date="2017-02-16T12:07:00Z">
              <w:r w:rsidRPr="00A171CB" w:rsidDel="00CE33FB">
                <w:rPr>
                  <w:i/>
                  <w:color w:val="000000"/>
                  <w:sz w:val="22"/>
                  <w:szCs w:val="22"/>
                </w:rPr>
                <w:delText>194100 Санкт-Петербург, ул. Литовская дом 10, офис 2409</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B8186B">
              <w:rPr>
                <w:i/>
                <w:color w:val="000000"/>
                <w:sz w:val="22"/>
                <w:szCs w:val="22"/>
              </w:rPr>
              <w:t>н:</w:t>
            </w:r>
          </w:p>
          <w:p w:rsidR="00165775" w:rsidRPr="00B74A31" w:rsidRDefault="00B8186B" w:rsidP="00CF1345">
            <w:pPr>
              <w:pStyle w:val="ac"/>
              <w:rPr>
                <w:i/>
                <w:color w:val="000000"/>
                <w:sz w:val="22"/>
                <w:szCs w:val="22"/>
              </w:rPr>
            </w:pPr>
            <w:r>
              <w:rPr>
                <w:i/>
                <w:color w:val="000000"/>
                <w:sz w:val="22"/>
                <w:szCs w:val="22"/>
              </w:rPr>
              <w:t>Факс:</w:t>
            </w:r>
          </w:p>
        </w:tc>
        <w:tc>
          <w:tcPr>
            <w:tcW w:w="1783" w:type="pct"/>
            <w:vAlign w:val="center"/>
          </w:tcPr>
          <w:p w:rsidR="00165775" w:rsidRPr="00B74A31" w:rsidDel="00CE33FB" w:rsidRDefault="00B8186B" w:rsidP="00CF1345">
            <w:pPr>
              <w:pStyle w:val="ac"/>
              <w:rPr>
                <w:del w:id="19" w:author="Сеськина Елена Петровна" w:date="2017-02-16T12:07:00Z"/>
                <w:i/>
                <w:color w:val="000000"/>
                <w:sz w:val="22"/>
                <w:szCs w:val="22"/>
              </w:rPr>
            </w:pPr>
            <w:del w:id="20" w:author="Сеськина Елена Петровна" w:date="2017-02-16T12:07:00Z">
              <w:r w:rsidDel="00CE33FB">
                <w:rPr>
                  <w:i/>
                  <w:color w:val="000000"/>
                  <w:sz w:val="22"/>
                  <w:szCs w:val="22"/>
                </w:rPr>
                <w:delText>Телефон:</w:delText>
              </w:r>
            </w:del>
          </w:p>
          <w:p w:rsidR="00165775" w:rsidRPr="00B74A31" w:rsidRDefault="00B8186B" w:rsidP="00CF1345">
            <w:pPr>
              <w:pStyle w:val="ac"/>
              <w:rPr>
                <w:i/>
                <w:color w:val="000000"/>
                <w:sz w:val="22"/>
                <w:szCs w:val="22"/>
              </w:rPr>
            </w:pPr>
            <w:del w:id="21" w:author="Сеськина Елена Петровна" w:date="2017-02-16T12:07:00Z">
              <w:r w:rsidDel="00CE33FB">
                <w:rPr>
                  <w:i/>
                  <w:color w:val="000000"/>
                  <w:sz w:val="22"/>
                  <w:szCs w:val="22"/>
                </w:rPr>
                <w:delText>Факс:</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B8186B" w:rsidP="00CF1345">
            <w:pPr>
              <w:pStyle w:val="ac"/>
              <w:rPr>
                <w:i/>
                <w:color w:val="000000"/>
                <w:sz w:val="22"/>
                <w:szCs w:val="22"/>
              </w:rPr>
            </w:pPr>
            <w:r>
              <w:rPr>
                <w:i/>
                <w:color w:val="000000"/>
                <w:sz w:val="22"/>
                <w:szCs w:val="22"/>
              </w:rPr>
              <w:t>р/с:</w:t>
            </w:r>
          </w:p>
          <w:p w:rsidR="00165775" w:rsidRPr="00B74A31" w:rsidRDefault="00B8186B"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БИ</w:t>
            </w:r>
            <w:r w:rsidR="00B8186B">
              <w:rPr>
                <w:i/>
                <w:color w:val="000000"/>
                <w:sz w:val="22"/>
                <w:szCs w:val="22"/>
              </w:rPr>
              <w:t>К:</w:t>
            </w:r>
          </w:p>
        </w:tc>
        <w:tc>
          <w:tcPr>
            <w:tcW w:w="1783" w:type="pct"/>
            <w:vAlign w:val="center"/>
          </w:tcPr>
          <w:p w:rsidR="00A171CB" w:rsidDel="00CE33FB" w:rsidRDefault="00FE5404" w:rsidP="00FE5404">
            <w:pPr>
              <w:pStyle w:val="ac"/>
              <w:rPr>
                <w:del w:id="22" w:author="Сеськина Елена Петровна" w:date="2017-02-16T12:07:00Z"/>
                <w:sz w:val="22"/>
                <w:szCs w:val="22"/>
              </w:rPr>
            </w:pPr>
            <w:del w:id="23" w:author="Сеськина Елена Петровна" w:date="2017-02-16T12:07:00Z">
              <w:r w:rsidDel="00CE33FB">
                <w:rPr>
                  <w:i/>
                  <w:color w:val="000000"/>
                  <w:sz w:val="22"/>
                  <w:szCs w:val="22"/>
                </w:rPr>
                <w:delText>р/с:</w:delText>
              </w:r>
              <w:r w:rsidR="00A171CB" w:rsidDel="00CE33FB">
                <w:rPr>
                  <w:sz w:val="22"/>
                  <w:szCs w:val="22"/>
                </w:rPr>
                <w:delText xml:space="preserve"> </w:delText>
              </w:r>
              <w:r w:rsidR="00A171CB" w:rsidRPr="00A171CB" w:rsidDel="00CE33FB">
                <w:rPr>
                  <w:sz w:val="22"/>
                  <w:szCs w:val="22"/>
                </w:rPr>
                <w:delText>40702810900000001696</w:delText>
              </w:r>
            </w:del>
          </w:p>
          <w:p w:rsidR="00FE5404" w:rsidRPr="00B74A31" w:rsidDel="00CE33FB" w:rsidRDefault="00FE5404" w:rsidP="00FE5404">
            <w:pPr>
              <w:pStyle w:val="ac"/>
              <w:rPr>
                <w:del w:id="24" w:author="Сеськина Елена Петровна" w:date="2017-02-16T12:07:00Z"/>
                <w:i/>
                <w:color w:val="000000"/>
                <w:sz w:val="22"/>
                <w:szCs w:val="22"/>
              </w:rPr>
            </w:pPr>
            <w:del w:id="25" w:author="Сеськина Елена Петровна" w:date="2017-02-16T12:07:00Z">
              <w:r w:rsidDel="00CE33FB">
                <w:rPr>
                  <w:i/>
                  <w:color w:val="000000"/>
                  <w:sz w:val="22"/>
                  <w:szCs w:val="22"/>
                </w:rPr>
                <w:delText>к/с:</w:delText>
              </w:r>
              <w:r w:rsidR="00A171CB" w:rsidDel="00CE33FB">
                <w:rPr>
                  <w:i/>
                  <w:color w:val="000000"/>
                  <w:sz w:val="22"/>
                  <w:szCs w:val="22"/>
                </w:rPr>
                <w:delText xml:space="preserve"> </w:delText>
              </w:r>
              <w:r w:rsidR="00A171CB" w:rsidRPr="00A171CB" w:rsidDel="00CE33FB">
                <w:rPr>
                  <w:i/>
                  <w:color w:val="000000"/>
                  <w:sz w:val="22"/>
                  <w:szCs w:val="22"/>
                </w:rPr>
                <w:delText>30101810600000000841</w:delText>
              </w:r>
            </w:del>
          </w:p>
          <w:p w:rsidR="00165775" w:rsidRPr="00B74A31" w:rsidRDefault="00FE5404" w:rsidP="00FE5404">
            <w:pPr>
              <w:pStyle w:val="ac"/>
              <w:rPr>
                <w:i/>
                <w:color w:val="000000"/>
                <w:sz w:val="22"/>
                <w:szCs w:val="22"/>
              </w:rPr>
            </w:pPr>
            <w:del w:id="26" w:author="Сеськина Елена Петровна" w:date="2017-02-16T12:07:00Z">
              <w:r w:rsidRPr="00B74A31" w:rsidDel="00CE33FB">
                <w:rPr>
                  <w:i/>
                  <w:color w:val="000000"/>
                  <w:sz w:val="22"/>
                  <w:szCs w:val="22"/>
                </w:rPr>
                <w:delText>БИ</w:delText>
              </w:r>
              <w:r w:rsidDel="00CE33FB">
                <w:rPr>
                  <w:i/>
                  <w:color w:val="000000"/>
                  <w:sz w:val="22"/>
                  <w:szCs w:val="22"/>
                </w:rPr>
                <w:delText>К:</w:delText>
              </w:r>
              <w:r w:rsidR="00A171CB" w:rsidDel="00CE33FB">
                <w:rPr>
                  <w:sz w:val="22"/>
                  <w:szCs w:val="22"/>
                </w:rPr>
                <w:delText xml:space="preserve"> 044030841</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r w:rsidR="00B8186B">
              <w:rPr>
                <w:i/>
                <w:color w:val="000000"/>
                <w:sz w:val="22"/>
                <w:szCs w:val="22"/>
              </w:rPr>
              <w:t>:</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A171CB" w:rsidP="00CF1345">
            <w:pPr>
              <w:pStyle w:val="ac"/>
              <w:rPr>
                <w:i/>
                <w:color w:val="000000"/>
                <w:sz w:val="22"/>
                <w:szCs w:val="22"/>
              </w:rPr>
            </w:pPr>
            <w:del w:id="27" w:author="Сеськина Елена Петровна" w:date="2017-02-16T12:07:00Z">
              <w:r w:rsidDel="00CE33FB">
                <w:rPr>
                  <w:sz w:val="22"/>
                  <w:szCs w:val="22"/>
                </w:rPr>
                <w:delText>ЗАО КБ «Тетраполис»</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r w:rsidR="00B8186B">
              <w:rPr>
                <w:i/>
                <w:color w:val="000000"/>
                <w:sz w:val="22"/>
                <w:szCs w:val="22"/>
              </w:rPr>
              <w:t>:</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A171CB" w:rsidP="00CF1345">
            <w:pPr>
              <w:pStyle w:val="11"/>
              <w:rPr>
                <w:color w:val="000000"/>
                <w:sz w:val="22"/>
                <w:szCs w:val="22"/>
              </w:rPr>
            </w:pPr>
            <w:del w:id="28" w:author="Сеськина Елена Петровна" w:date="2017-02-16T12:07:00Z">
              <w:r w:rsidDel="00CE33FB">
                <w:rPr>
                  <w:sz w:val="22"/>
                  <w:szCs w:val="22"/>
                </w:rPr>
                <w:delText>7839399540/783901001</w:delText>
              </w:r>
            </w:del>
          </w:p>
        </w:tc>
      </w:tr>
      <w:tr w:rsidR="0056372F" w:rsidRPr="00B74A31" w:rsidTr="00CF1345">
        <w:trPr>
          <w:jc w:val="center"/>
        </w:trPr>
        <w:tc>
          <w:tcPr>
            <w:tcW w:w="1433" w:type="pct"/>
            <w:vAlign w:val="center"/>
          </w:tcPr>
          <w:p w:rsidR="0056372F" w:rsidRPr="00B74A31" w:rsidRDefault="0056372F" w:rsidP="00CF1345">
            <w:pPr>
              <w:rPr>
                <w:i/>
                <w:color w:val="000000"/>
                <w:sz w:val="22"/>
                <w:szCs w:val="22"/>
              </w:rPr>
            </w:pPr>
            <w:r>
              <w:rPr>
                <w:i/>
                <w:color w:val="000000"/>
                <w:sz w:val="22"/>
                <w:szCs w:val="22"/>
              </w:rPr>
              <w:t>ОГРН</w:t>
            </w:r>
          </w:p>
        </w:tc>
        <w:tc>
          <w:tcPr>
            <w:tcW w:w="1783" w:type="pct"/>
            <w:vAlign w:val="center"/>
          </w:tcPr>
          <w:p w:rsidR="0056372F" w:rsidRPr="00B74A31" w:rsidRDefault="0056372F" w:rsidP="00CF1345">
            <w:pPr>
              <w:rPr>
                <w:i/>
                <w:color w:val="000000"/>
                <w:sz w:val="22"/>
                <w:szCs w:val="22"/>
              </w:rPr>
            </w:pPr>
          </w:p>
        </w:tc>
        <w:tc>
          <w:tcPr>
            <w:tcW w:w="1783" w:type="pct"/>
            <w:vAlign w:val="center"/>
          </w:tcPr>
          <w:p w:rsidR="0056372F" w:rsidRPr="00B74A31" w:rsidRDefault="00A171CB" w:rsidP="00CF1345">
            <w:pPr>
              <w:pStyle w:val="11"/>
              <w:rPr>
                <w:color w:val="000000"/>
                <w:sz w:val="22"/>
                <w:szCs w:val="22"/>
              </w:rPr>
            </w:pPr>
            <w:del w:id="29" w:author="Сеськина Елена Петровна" w:date="2017-02-16T12:07:00Z">
              <w:r w:rsidDel="00CE33FB">
                <w:rPr>
                  <w:sz w:val="22"/>
                  <w:szCs w:val="22"/>
                </w:rPr>
                <w:delText>1097847031743</w:delText>
              </w:r>
            </w:del>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r w:rsidR="00B8186B">
              <w:rPr>
                <w:i/>
                <w:color w:val="000000"/>
                <w:sz w:val="22"/>
                <w:szCs w:val="22"/>
              </w:rPr>
              <w:t>:</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r w:rsidR="00B8186B">
              <w:rPr>
                <w:i/>
                <w:color w:val="000000"/>
                <w:sz w:val="22"/>
                <w:szCs w:val="22"/>
              </w:rPr>
              <w:t>:</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A171CB" w:rsidP="00CF1345">
            <w:pPr>
              <w:rPr>
                <w:i/>
                <w:color w:val="000000"/>
                <w:sz w:val="22"/>
                <w:szCs w:val="22"/>
              </w:rPr>
            </w:pPr>
            <w:del w:id="30" w:author="Сеськина Елена Петровна" w:date="2017-02-16T12:07:00Z">
              <w:r w:rsidDel="00CE33FB">
                <w:rPr>
                  <w:sz w:val="22"/>
                  <w:szCs w:val="22"/>
                </w:rPr>
                <w:delText>89119550</w:delText>
              </w:r>
            </w:del>
          </w:p>
        </w:tc>
      </w:tr>
    </w:tbl>
    <w:p w:rsidR="00165775" w:rsidRPr="00EF5FF7" w:rsidRDefault="00165775" w:rsidP="0012665F">
      <w:pPr>
        <w:jc w:val="both"/>
        <w:rPr>
          <w:b/>
        </w:rPr>
      </w:pPr>
    </w:p>
    <w:p w:rsidR="00DF6E67" w:rsidRDefault="00DF6E67" w:rsidP="00C130A7">
      <w:pPr>
        <w:ind w:firstLine="720"/>
        <w:jc w:val="both"/>
        <w:outlineLvl w:val="0"/>
        <w:rPr>
          <w:b/>
          <w:sz w:val="26"/>
          <w:szCs w:val="26"/>
        </w:rPr>
      </w:pPr>
    </w:p>
    <w:p w:rsidR="00DF6E67" w:rsidRPr="00C130A7" w:rsidRDefault="00DF6E67" w:rsidP="00DF6E67">
      <w:pPr>
        <w:numPr>
          <w:ilvl w:val="0"/>
          <w:numId w:val="2"/>
        </w:numPr>
        <w:ind w:left="0" w:firstLine="0"/>
        <w:jc w:val="both"/>
        <w:rPr>
          <w:b/>
          <w:sz w:val="26"/>
          <w:szCs w:val="26"/>
        </w:rPr>
      </w:pPr>
      <w:r>
        <w:rPr>
          <w:b/>
          <w:sz w:val="26"/>
          <w:szCs w:val="26"/>
        </w:rPr>
        <w:t>ПОДПИСИ СТОРОН</w:t>
      </w:r>
    </w:p>
    <w:tbl>
      <w:tblPr>
        <w:tblW w:w="9747" w:type="dxa"/>
        <w:tblLook w:val="01E0" w:firstRow="1" w:lastRow="1" w:firstColumn="1" w:lastColumn="1" w:noHBand="0" w:noVBand="0"/>
      </w:tblPr>
      <w:tblGrid>
        <w:gridCol w:w="5211"/>
        <w:gridCol w:w="4536"/>
      </w:tblGrid>
      <w:tr w:rsidR="00783DAD" w:rsidRPr="00CC3F70" w:rsidTr="00C77A1E">
        <w:trPr>
          <w:trHeight w:val="2620"/>
        </w:trPr>
        <w:tc>
          <w:tcPr>
            <w:tcW w:w="5211" w:type="dxa"/>
          </w:tcPr>
          <w:p w:rsidR="00783DAD" w:rsidRPr="00CC3F70" w:rsidRDefault="00783DAD" w:rsidP="009817B7">
            <w:pPr>
              <w:spacing w:before="120"/>
              <w:rPr>
                <w:b/>
                <w:bCs/>
                <w:i/>
                <w:iCs/>
                <w:sz w:val="26"/>
                <w:szCs w:val="26"/>
              </w:rPr>
            </w:pPr>
            <w:r w:rsidRPr="00CC3F70">
              <w:rPr>
                <w:b/>
                <w:bCs/>
                <w:i/>
                <w:iCs/>
                <w:sz w:val="26"/>
                <w:szCs w:val="26"/>
              </w:rPr>
              <w:lastRenderedPageBreak/>
              <w:t>От имени Принципала:</w:t>
            </w:r>
          </w:p>
          <w:p w:rsidR="00783DAD" w:rsidRPr="00E23AE1" w:rsidRDefault="00783DAD" w:rsidP="009817B7">
            <w:pPr>
              <w:rPr>
                <w:i/>
                <w:color w:val="0070C0"/>
                <w:sz w:val="26"/>
                <w:szCs w:val="26"/>
              </w:rPr>
            </w:pPr>
            <w:r w:rsidRPr="00E23AE1">
              <w:rPr>
                <w:i/>
                <w:color w:val="0070C0"/>
                <w:sz w:val="26"/>
                <w:szCs w:val="26"/>
              </w:rPr>
              <w:t>Должность</w:t>
            </w:r>
          </w:p>
          <w:p w:rsidR="00783DAD" w:rsidRPr="00CC3F70" w:rsidRDefault="00783DAD" w:rsidP="009817B7">
            <w:pPr>
              <w:rPr>
                <w:i/>
                <w:sz w:val="26"/>
                <w:szCs w:val="26"/>
              </w:rPr>
            </w:pPr>
          </w:p>
          <w:p w:rsidR="00783DAD" w:rsidRDefault="00783DAD"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783DAD" w:rsidRPr="00CC3F70" w:rsidRDefault="00783DAD" w:rsidP="009817B7">
            <w:pPr>
              <w:rPr>
                <w:i/>
                <w:sz w:val="26"/>
                <w:szCs w:val="26"/>
              </w:rPr>
            </w:pPr>
            <w:r w:rsidRPr="00CC3F70">
              <w:rPr>
                <w:i/>
                <w:sz w:val="26"/>
                <w:szCs w:val="26"/>
              </w:rPr>
              <w:t>М.П.</w:t>
            </w:r>
          </w:p>
          <w:p w:rsidR="00783DAD" w:rsidRPr="00CC3F70" w:rsidRDefault="00783DAD" w:rsidP="009817B7">
            <w:pPr>
              <w:spacing w:before="120"/>
              <w:rPr>
                <w:bCs/>
                <w:i/>
                <w:iCs/>
                <w:sz w:val="26"/>
                <w:szCs w:val="26"/>
              </w:rPr>
            </w:pPr>
            <w:r w:rsidRPr="00CC3F70">
              <w:rPr>
                <w:i/>
                <w:sz w:val="26"/>
                <w:szCs w:val="26"/>
              </w:rPr>
              <w:t>«_____» ___________________201_ г.</w:t>
            </w:r>
          </w:p>
        </w:tc>
        <w:tc>
          <w:tcPr>
            <w:tcW w:w="4536" w:type="dxa"/>
          </w:tcPr>
          <w:p w:rsidR="00783DAD" w:rsidRPr="00CC3F70" w:rsidRDefault="00783DAD" w:rsidP="009817B7">
            <w:pPr>
              <w:spacing w:before="120"/>
              <w:rPr>
                <w:b/>
                <w:i/>
                <w:iCs/>
                <w:sz w:val="26"/>
                <w:szCs w:val="26"/>
              </w:rPr>
            </w:pPr>
            <w:r w:rsidRPr="00CC3F70">
              <w:rPr>
                <w:b/>
                <w:i/>
                <w:iCs/>
                <w:sz w:val="26"/>
                <w:szCs w:val="26"/>
              </w:rPr>
              <w:t>От имени Агента:</w:t>
            </w:r>
          </w:p>
          <w:p w:rsidR="00783DAD" w:rsidRPr="00E23AE1" w:rsidRDefault="00783DAD" w:rsidP="009817B7">
            <w:pPr>
              <w:jc w:val="both"/>
              <w:rPr>
                <w:i/>
                <w:color w:val="0070C0"/>
                <w:sz w:val="26"/>
                <w:szCs w:val="26"/>
              </w:rPr>
            </w:pPr>
            <w:r w:rsidRPr="00E23AE1">
              <w:rPr>
                <w:i/>
                <w:color w:val="0070C0"/>
                <w:sz w:val="26"/>
                <w:szCs w:val="26"/>
              </w:rPr>
              <w:t>Должность</w:t>
            </w:r>
          </w:p>
          <w:p w:rsidR="00783DAD" w:rsidRPr="00CC3F70" w:rsidRDefault="00783DAD" w:rsidP="009817B7">
            <w:pPr>
              <w:jc w:val="both"/>
              <w:rPr>
                <w:i/>
                <w:sz w:val="26"/>
                <w:szCs w:val="26"/>
              </w:rPr>
            </w:pPr>
          </w:p>
          <w:p w:rsidR="00783DAD" w:rsidRDefault="00783DAD"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783DAD" w:rsidRPr="00CC3F70" w:rsidRDefault="00783DAD" w:rsidP="009817B7">
            <w:pPr>
              <w:jc w:val="both"/>
              <w:rPr>
                <w:i/>
                <w:sz w:val="26"/>
                <w:szCs w:val="26"/>
              </w:rPr>
            </w:pPr>
            <w:r w:rsidRPr="00CC3F70">
              <w:rPr>
                <w:i/>
                <w:sz w:val="26"/>
                <w:szCs w:val="26"/>
              </w:rPr>
              <w:t>М.П.</w:t>
            </w:r>
          </w:p>
          <w:p w:rsidR="00783DAD" w:rsidRPr="00CC3F70" w:rsidRDefault="00783DAD" w:rsidP="009817B7">
            <w:pPr>
              <w:spacing w:before="120"/>
              <w:jc w:val="both"/>
              <w:rPr>
                <w:bCs/>
                <w:i/>
                <w:iCs/>
                <w:sz w:val="26"/>
                <w:szCs w:val="26"/>
              </w:rPr>
            </w:pPr>
            <w:r w:rsidRPr="00CC3F70">
              <w:rPr>
                <w:i/>
                <w:sz w:val="26"/>
                <w:szCs w:val="26"/>
              </w:rPr>
              <w:t>«_____» __________________201_ г.</w:t>
            </w:r>
          </w:p>
        </w:tc>
      </w:tr>
    </w:tbl>
    <w:p w:rsidR="002E0CAB" w:rsidRDefault="002E0CAB">
      <w:pPr>
        <w:sectPr w:rsidR="002E0CAB" w:rsidSect="000168C9">
          <w:headerReference w:type="default" r:id="rId7"/>
          <w:pgSz w:w="11906" w:h="16838"/>
          <w:pgMar w:top="851" w:right="567" w:bottom="851" w:left="1701" w:header="720" w:footer="720" w:gutter="0"/>
          <w:pgNumType w:start="1"/>
          <w:cols w:space="720"/>
          <w:titlePg/>
          <w:docGrid w:linePitch="360"/>
        </w:sectPr>
      </w:pPr>
    </w:p>
    <w:p w:rsidR="002E0CAB" w:rsidRDefault="002E0CAB"/>
    <w:tbl>
      <w:tblPr>
        <w:tblW w:w="3339" w:type="dxa"/>
        <w:tblInd w:w="6408" w:type="dxa"/>
        <w:tblLook w:val="01E0" w:firstRow="1" w:lastRow="1" w:firstColumn="1" w:lastColumn="1" w:noHBand="0" w:noVBand="0"/>
      </w:tblPr>
      <w:tblGrid>
        <w:gridCol w:w="3339"/>
      </w:tblGrid>
      <w:tr w:rsidR="00CF1345" w:rsidTr="002E0CAB">
        <w:trPr>
          <w:trHeight w:val="346"/>
        </w:trPr>
        <w:tc>
          <w:tcPr>
            <w:tcW w:w="3339" w:type="dxa"/>
          </w:tcPr>
          <w:p w:rsidR="00CF1345" w:rsidRPr="003C1F15" w:rsidRDefault="00CF1345" w:rsidP="00CF1345">
            <w:pPr>
              <w:jc w:val="right"/>
              <w:rPr>
                <w:bCs/>
              </w:rPr>
            </w:pPr>
            <w:r>
              <w:rPr>
                <w:b/>
                <w:sz w:val="26"/>
                <w:szCs w:val="26"/>
              </w:rPr>
              <w:br w:type="page"/>
            </w:r>
            <w:r w:rsidRPr="003C1F15">
              <w:rPr>
                <w:bCs/>
              </w:rPr>
              <w:t>Приложение №1</w:t>
            </w:r>
          </w:p>
        </w:tc>
      </w:tr>
      <w:tr w:rsidR="00CF1345" w:rsidTr="002E0CAB">
        <w:tc>
          <w:tcPr>
            <w:tcW w:w="3339" w:type="dxa"/>
          </w:tcPr>
          <w:p w:rsidR="00CF1345" w:rsidRPr="003C1F15" w:rsidRDefault="00CF1345" w:rsidP="00CF1345">
            <w:pPr>
              <w:jc w:val="right"/>
              <w:rPr>
                <w:bCs/>
              </w:rPr>
            </w:pPr>
            <w:r w:rsidRPr="003C1F15">
              <w:rPr>
                <w:bCs/>
              </w:rPr>
              <w:t>к Агентскому договору</w:t>
            </w:r>
          </w:p>
          <w:p w:rsidR="00CF1345" w:rsidRPr="003C1F15" w:rsidRDefault="00CF1345" w:rsidP="00CF1345">
            <w:pPr>
              <w:jc w:val="right"/>
              <w:rPr>
                <w:bCs/>
              </w:rPr>
            </w:pPr>
            <w:r w:rsidRPr="003C1F15">
              <w:rPr>
                <w:bCs/>
              </w:rPr>
              <w:t xml:space="preserve">№ </w:t>
            </w:r>
            <w:r>
              <w:rPr>
                <w:bCs/>
              </w:rPr>
              <w:t>__________________</w:t>
            </w:r>
            <w:r w:rsidRPr="003C1F15">
              <w:rPr>
                <w:bCs/>
              </w:rPr>
              <w:t xml:space="preserve"> </w:t>
            </w:r>
          </w:p>
          <w:p w:rsidR="00CF1345" w:rsidRPr="003C1F15" w:rsidRDefault="00CF1345" w:rsidP="00CF1345">
            <w:pPr>
              <w:jc w:val="right"/>
              <w:rPr>
                <w:b/>
              </w:rPr>
            </w:pPr>
            <w:r w:rsidRPr="003C1F15">
              <w:rPr>
                <w:bCs/>
              </w:rPr>
              <w:t xml:space="preserve">от </w:t>
            </w:r>
            <w:r>
              <w:rPr>
                <w:bCs/>
              </w:rPr>
              <w:t>__________ 20__</w:t>
            </w:r>
            <w:r w:rsidRPr="003C1F15">
              <w:rPr>
                <w:bCs/>
              </w:rPr>
              <w:t xml:space="preserve"> г.</w:t>
            </w:r>
          </w:p>
        </w:tc>
      </w:tr>
    </w:tbl>
    <w:p w:rsidR="00CF1345" w:rsidRPr="00EF5FF7" w:rsidRDefault="00CF1345" w:rsidP="00CF1345">
      <w:pPr>
        <w:pStyle w:val="a6"/>
        <w:jc w:val="right"/>
      </w:pPr>
    </w:p>
    <w:p w:rsidR="00CF1345" w:rsidRPr="00847B4C" w:rsidRDefault="00CF1345" w:rsidP="00CF1345">
      <w:pPr>
        <w:pStyle w:val="Iauiue"/>
        <w:ind w:right="-58"/>
        <w:jc w:val="right"/>
        <w:rPr>
          <w:b/>
          <w:bCs/>
          <w:sz w:val="22"/>
          <w:szCs w:val="22"/>
        </w:rPr>
      </w:pPr>
      <w:r w:rsidRPr="00847B4C">
        <w:rPr>
          <w:b/>
          <w:bCs/>
          <w:sz w:val="22"/>
          <w:szCs w:val="22"/>
        </w:rPr>
        <w:t xml:space="preserve"> </w:t>
      </w:r>
    </w:p>
    <w:p w:rsidR="00CF1345" w:rsidRDefault="00CF1345" w:rsidP="00CF1345">
      <w:pPr>
        <w:pStyle w:val="Iauiue"/>
        <w:jc w:val="right"/>
        <w:rPr>
          <w:b/>
          <w:bCs/>
          <w:sz w:val="22"/>
          <w:szCs w:val="22"/>
        </w:rPr>
      </w:pPr>
    </w:p>
    <w:p w:rsidR="00CF1345" w:rsidRPr="00847B4C" w:rsidRDefault="00CF1345" w:rsidP="00CF1345">
      <w:pPr>
        <w:pStyle w:val="Iauiue"/>
        <w:jc w:val="right"/>
        <w:rPr>
          <w:b/>
          <w:bCs/>
          <w:sz w:val="22"/>
          <w:szCs w:val="22"/>
        </w:rPr>
      </w:pPr>
    </w:p>
    <w:p w:rsidR="00CF1345" w:rsidRPr="00701109" w:rsidRDefault="00CF1345" w:rsidP="00CF1345">
      <w:pPr>
        <w:pStyle w:val="Iauiue"/>
        <w:ind w:right="141"/>
        <w:jc w:val="center"/>
        <w:rPr>
          <w:b/>
          <w:bCs/>
          <w:sz w:val="28"/>
          <w:szCs w:val="28"/>
        </w:rPr>
      </w:pPr>
      <w:r>
        <w:rPr>
          <w:b/>
          <w:bCs/>
          <w:sz w:val="28"/>
          <w:szCs w:val="28"/>
        </w:rPr>
        <w:t>Перечень агентских поручений</w:t>
      </w:r>
    </w:p>
    <w:p w:rsidR="00CF1345" w:rsidRDefault="00CF1345" w:rsidP="00CF1345">
      <w:pPr>
        <w:pStyle w:val="Iauiue"/>
        <w:ind w:right="141"/>
        <w:jc w:val="center"/>
        <w:rPr>
          <w:b/>
          <w:bCs/>
          <w:sz w:val="22"/>
          <w:szCs w:val="22"/>
        </w:rPr>
      </w:pPr>
    </w:p>
    <w:p w:rsidR="00CF1345" w:rsidRDefault="00CF1345" w:rsidP="00CF1345">
      <w:pPr>
        <w:pStyle w:val="Iauiue"/>
        <w:ind w:right="141"/>
        <w:jc w:val="center"/>
        <w:rPr>
          <w:b/>
          <w:bCs/>
          <w:sz w:val="22"/>
          <w:szCs w:val="22"/>
        </w:rPr>
      </w:pPr>
    </w:p>
    <w:p w:rsidR="00CF1345" w:rsidRPr="00EE1693" w:rsidRDefault="00CF1345" w:rsidP="000168C9">
      <w:pPr>
        <w:tabs>
          <w:tab w:val="num" w:pos="720"/>
        </w:tabs>
        <w:spacing w:line="276" w:lineRule="auto"/>
        <w:jc w:val="both"/>
        <w:rPr>
          <w:sz w:val="22"/>
          <w:szCs w:val="22"/>
        </w:rPr>
      </w:pPr>
      <w:r w:rsidRPr="00EE1693">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735369" w:rsidRPr="00EE1693">
        <w:rPr>
          <w:sz w:val="22"/>
          <w:szCs w:val="22"/>
        </w:rPr>
        <w:t xml:space="preserve"> к Договору</w:t>
      </w:r>
      <w:r w:rsidRPr="00EE1693">
        <w:rPr>
          <w:sz w:val="22"/>
          <w:szCs w:val="22"/>
        </w:rPr>
        <w:t>, а именно:</w:t>
      </w:r>
    </w:p>
    <w:p w:rsidR="00CF1345" w:rsidRPr="00EE1693" w:rsidRDefault="00CF1345" w:rsidP="000168C9">
      <w:pPr>
        <w:tabs>
          <w:tab w:val="num" w:pos="720"/>
        </w:tabs>
        <w:spacing w:line="276" w:lineRule="auto"/>
        <w:jc w:val="both"/>
        <w:rPr>
          <w:sz w:val="22"/>
          <w:szCs w:val="22"/>
        </w:rPr>
      </w:pPr>
    </w:p>
    <w:p w:rsidR="00C95A0A" w:rsidRDefault="001A1E22" w:rsidP="000168C9">
      <w:pPr>
        <w:spacing w:line="276" w:lineRule="auto"/>
        <w:jc w:val="both"/>
        <w:rPr>
          <w:sz w:val="22"/>
          <w:szCs w:val="22"/>
        </w:rPr>
      </w:pPr>
      <w:r>
        <w:rPr>
          <w:sz w:val="22"/>
          <w:szCs w:val="22"/>
        </w:rPr>
        <w:t xml:space="preserve">1. </w:t>
      </w:r>
      <w:r w:rsidR="00CF1345" w:rsidRPr="00EE1693">
        <w:rPr>
          <w:sz w:val="22"/>
          <w:szCs w:val="22"/>
        </w:rPr>
        <w:t>Осуществлять действия по проверке технической возможности организации Услуг</w:t>
      </w:r>
      <w:r w:rsidR="00BD59BB" w:rsidRPr="00EE1693">
        <w:rPr>
          <w:sz w:val="22"/>
          <w:szCs w:val="22"/>
        </w:rPr>
        <w:t xml:space="preserve"> Принципала, информированию об Услугах и Т</w:t>
      </w:r>
      <w:r w:rsidR="00CF1345" w:rsidRPr="00EE1693">
        <w:rPr>
          <w:sz w:val="22"/>
          <w:szCs w:val="22"/>
        </w:rPr>
        <w:t xml:space="preserve">арифах Принципала, а также </w:t>
      </w:r>
      <w:r w:rsidR="001E3AAF">
        <w:rPr>
          <w:sz w:val="22"/>
          <w:szCs w:val="22"/>
        </w:rPr>
        <w:t>сбору</w:t>
      </w:r>
      <w:r w:rsidR="001E3AAF" w:rsidRPr="00EE1693">
        <w:rPr>
          <w:sz w:val="22"/>
          <w:szCs w:val="22"/>
        </w:rPr>
        <w:t xml:space="preserve"> </w:t>
      </w:r>
      <w:r w:rsidR="00CF1345" w:rsidRPr="00EE1693">
        <w:rPr>
          <w:sz w:val="22"/>
          <w:szCs w:val="22"/>
        </w:rPr>
        <w:t>З</w:t>
      </w:r>
      <w:r w:rsidR="00B8186B" w:rsidRPr="00EE1693">
        <w:rPr>
          <w:sz w:val="22"/>
          <w:szCs w:val="22"/>
        </w:rPr>
        <w:t>аявлений, как они определены в п</w:t>
      </w:r>
      <w:r w:rsidR="00E14931" w:rsidRPr="00EE1693">
        <w:rPr>
          <w:sz w:val="22"/>
          <w:szCs w:val="22"/>
        </w:rPr>
        <w:t>.</w:t>
      </w:r>
      <w:r w:rsidR="00CF1345" w:rsidRPr="00EE1693">
        <w:rPr>
          <w:sz w:val="22"/>
          <w:szCs w:val="22"/>
        </w:rPr>
        <w:t>1.3 настоящего Договора, по утвержденной Принципалом форме</w:t>
      </w:r>
      <w:r w:rsidR="00E26DD2">
        <w:rPr>
          <w:sz w:val="22"/>
          <w:szCs w:val="22"/>
        </w:rPr>
        <w:t>,</w:t>
      </w:r>
      <w:ins w:id="31" w:author="Сеськина Елена Петровна" w:date="2017-02-16T12:07:00Z">
        <w:r w:rsidR="002C510D">
          <w:rPr>
            <w:sz w:val="22"/>
            <w:szCs w:val="22"/>
          </w:rPr>
          <w:t xml:space="preserve"> </w:t>
        </w:r>
      </w:ins>
      <w:del w:id="32" w:author="Сеськина Елена Петровна" w:date="2017-02-16T12:07:00Z">
        <w:r w:rsidR="00E26DD2" w:rsidDel="002C510D">
          <w:rPr>
            <w:sz w:val="22"/>
            <w:szCs w:val="22"/>
          </w:rPr>
          <w:delText xml:space="preserve"> </w:delText>
        </w:r>
        <w:r w:rsidR="00E26DD2" w:rsidRPr="00E26DD2" w:rsidDel="002C510D">
          <w:rPr>
            <w:sz w:val="22"/>
            <w:szCs w:val="22"/>
          </w:rPr>
          <w:delText xml:space="preserve"> </w:delText>
        </w:r>
      </w:del>
      <w:r w:rsidR="00E26DD2" w:rsidRPr="00EE1693">
        <w:rPr>
          <w:sz w:val="22"/>
          <w:szCs w:val="22"/>
        </w:rPr>
        <w:t>в соответствии с Регламентом взаимодействия Сторон (Приложение №3 к настоящему Договору)</w:t>
      </w:r>
      <w:r w:rsidR="00E10837">
        <w:rPr>
          <w:sz w:val="22"/>
          <w:szCs w:val="22"/>
        </w:rPr>
        <w:t xml:space="preserve">. </w:t>
      </w:r>
    </w:p>
    <w:p w:rsidR="00C95A0A" w:rsidRDefault="001A1E22" w:rsidP="000168C9">
      <w:pPr>
        <w:spacing w:line="276" w:lineRule="auto"/>
        <w:jc w:val="both"/>
        <w:rPr>
          <w:sz w:val="22"/>
          <w:szCs w:val="22"/>
        </w:rPr>
      </w:pPr>
      <w:r>
        <w:rPr>
          <w:sz w:val="22"/>
          <w:szCs w:val="22"/>
        </w:rPr>
        <w:t xml:space="preserve">2. </w:t>
      </w:r>
      <w:r w:rsidR="00C95A0A">
        <w:rPr>
          <w:sz w:val="22"/>
          <w:szCs w:val="22"/>
        </w:rPr>
        <w:t>Осуществлять действия по исполнению Плана продаж, в том числе: сохранению и увеличению начислений от Клиентов</w:t>
      </w:r>
      <w:r>
        <w:rPr>
          <w:sz w:val="22"/>
          <w:szCs w:val="22"/>
        </w:rPr>
        <w:t xml:space="preserve"> (в том числе, путем проведения мероприятий по повышению лояльности Клиентов, информирование об маркетинговых акциях и новых тарифных планах Принципала</w:t>
      </w:r>
      <w:r w:rsidR="00C95A0A">
        <w:rPr>
          <w:sz w:val="22"/>
          <w:szCs w:val="22"/>
        </w:rPr>
        <w:t>,</w:t>
      </w:r>
      <w:r>
        <w:rPr>
          <w:sz w:val="22"/>
          <w:szCs w:val="22"/>
        </w:rPr>
        <w:t xml:space="preserve"> проведения семинаров и круглых столов, проведение </w:t>
      </w:r>
      <w:del w:id="33" w:author="Сеськина Елена Петровна" w:date="2017-02-16T12:07:00Z">
        <w:r w:rsidDel="002C510D">
          <w:rPr>
            <w:sz w:val="22"/>
            <w:szCs w:val="22"/>
          </w:rPr>
          <w:delText xml:space="preserve">социологичесикх </w:delText>
        </w:r>
      </w:del>
      <w:ins w:id="34" w:author="Сеськина Елена Петровна" w:date="2017-02-16T12:07:00Z">
        <w:r w:rsidR="002C510D">
          <w:rPr>
            <w:sz w:val="22"/>
            <w:szCs w:val="22"/>
          </w:rPr>
          <w:t>социологичес</w:t>
        </w:r>
        <w:r w:rsidR="002C510D">
          <w:rPr>
            <w:sz w:val="22"/>
            <w:szCs w:val="22"/>
          </w:rPr>
          <w:t>ки</w:t>
        </w:r>
        <w:r w:rsidR="002C510D">
          <w:rPr>
            <w:sz w:val="22"/>
            <w:szCs w:val="22"/>
          </w:rPr>
          <w:t xml:space="preserve">х </w:t>
        </w:r>
      </w:ins>
      <w:r>
        <w:rPr>
          <w:sz w:val="22"/>
          <w:szCs w:val="22"/>
        </w:rPr>
        <w:t>исследований потребностей Клиентов и</w:t>
      </w:r>
      <w:ins w:id="35" w:author="Сеськина Елена Петровна" w:date="2017-02-16T12:07:00Z">
        <w:r w:rsidR="002C510D">
          <w:rPr>
            <w:sz w:val="22"/>
            <w:szCs w:val="22"/>
          </w:rPr>
          <w:t xml:space="preserve"> </w:t>
        </w:r>
      </w:ins>
      <w:del w:id="36" w:author="Сеськина Елена Петровна" w:date="2017-02-16T12:07:00Z">
        <w:r w:rsidDel="002C510D">
          <w:rPr>
            <w:sz w:val="22"/>
            <w:szCs w:val="22"/>
          </w:rPr>
          <w:delText xml:space="preserve"> </w:delText>
        </w:r>
      </w:del>
      <w:r>
        <w:rPr>
          <w:sz w:val="22"/>
          <w:szCs w:val="22"/>
        </w:rPr>
        <w:t>т.д.),</w:t>
      </w:r>
      <w:r w:rsidR="00C95A0A">
        <w:rPr>
          <w:sz w:val="22"/>
          <w:szCs w:val="22"/>
        </w:rPr>
        <w:t xml:space="preserve"> предупреждению образования просроченной дебиторской задолженности</w:t>
      </w:r>
      <w:r>
        <w:rPr>
          <w:sz w:val="22"/>
          <w:szCs w:val="22"/>
        </w:rPr>
        <w:t xml:space="preserve"> (проведение исходящего </w:t>
      </w:r>
      <w:proofErr w:type="spellStart"/>
      <w:r>
        <w:rPr>
          <w:sz w:val="22"/>
          <w:szCs w:val="22"/>
        </w:rPr>
        <w:t>обзвона</w:t>
      </w:r>
      <w:proofErr w:type="spellEnd"/>
      <w:r>
        <w:rPr>
          <w:sz w:val="22"/>
          <w:szCs w:val="22"/>
        </w:rPr>
        <w:t xml:space="preserve"> Клиентов</w:t>
      </w:r>
      <w:r w:rsidR="00C241E3">
        <w:rPr>
          <w:sz w:val="22"/>
          <w:szCs w:val="22"/>
        </w:rPr>
        <w:t>)</w:t>
      </w:r>
      <w:r w:rsidR="00C95A0A">
        <w:rPr>
          <w:sz w:val="22"/>
          <w:szCs w:val="22"/>
        </w:rPr>
        <w:t xml:space="preserve">. </w:t>
      </w:r>
    </w:p>
    <w:p w:rsidR="00E10837" w:rsidRPr="00E10837" w:rsidRDefault="00FF4A01" w:rsidP="000168C9">
      <w:pPr>
        <w:spacing w:line="276" w:lineRule="auto"/>
        <w:jc w:val="both"/>
        <w:rPr>
          <w:sz w:val="22"/>
          <w:szCs w:val="22"/>
        </w:rPr>
      </w:pPr>
      <w:r>
        <w:rPr>
          <w:sz w:val="22"/>
          <w:szCs w:val="22"/>
        </w:rPr>
        <w:t xml:space="preserve">3. </w:t>
      </w:r>
      <w:r w:rsidR="00E10837">
        <w:rPr>
          <w:sz w:val="22"/>
          <w:szCs w:val="22"/>
        </w:rPr>
        <w:t xml:space="preserve">Осуществлять </w:t>
      </w:r>
      <w:r w:rsidR="00E10837" w:rsidRPr="00E10837">
        <w:rPr>
          <w:sz w:val="22"/>
          <w:szCs w:val="22"/>
        </w:rPr>
        <w:t>действия по сервисной поддержке Клиентов</w:t>
      </w:r>
      <w:r w:rsidR="00A31AFB">
        <w:rPr>
          <w:sz w:val="22"/>
          <w:szCs w:val="22"/>
        </w:rPr>
        <w:t>, а именно</w:t>
      </w:r>
      <w:r w:rsidR="00E10837" w:rsidRPr="00E10837">
        <w:rPr>
          <w:sz w:val="22"/>
          <w:szCs w:val="22"/>
        </w:rPr>
        <w:t>:</w:t>
      </w:r>
      <w:r w:rsidR="00C95A0A">
        <w:rPr>
          <w:sz w:val="22"/>
          <w:szCs w:val="22"/>
        </w:rPr>
        <w:t xml:space="preserve"> с</w:t>
      </w:r>
      <w:r w:rsidR="00E10837" w:rsidRPr="00E10837">
        <w:rPr>
          <w:sz w:val="22"/>
          <w:szCs w:val="22"/>
        </w:rPr>
        <w:t>воевременно информировать Клиентов о плановых и неплановых перерывах в оказании Услуг</w:t>
      </w:r>
      <w:r w:rsidR="00C95A0A">
        <w:rPr>
          <w:sz w:val="22"/>
          <w:szCs w:val="22"/>
        </w:rPr>
        <w:t>; о</w:t>
      </w:r>
      <w:r w:rsidR="00E10837">
        <w:rPr>
          <w:sz w:val="22"/>
          <w:szCs w:val="22"/>
        </w:rPr>
        <w:t>существлять п</w:t>
      </w:r>
      <w:r w:rsidR="00E10837" w:rsidRPr="00E10837">
        <w:rPr>
          <w:sz w:val="22"/>
          <w:szCs w:val="22"/>
        </w:rPr>
        <w:t>рием</w:t>
      </w:r>
      <w:r w:rsidR="00E10837">
        <w:rPr>
          <w:sz w:val="22"/>
          <w:szCs w:val="22"/>
        </w:rPr>
        <w:t xml:space="preserve">, </w:t>
      </w:r>
      <w:r w:rsidR="00E10837" w:rsidRPr="00E10837">
        <w:rPr>
          <w:sz w:val="22"/>
          <w:szCs w:val="22"/>
        </w:rPr>
        <w:t>регистрацию</w:t>
      </w:r>
      <w:r w:rsidR="00E10837">
        <w:rPr>
          <w:sz w:val="22"/>
          <w:szCs w:val="22"/>
        </w:rPr>
        <w:t xml:space="preserve"> и классификацию</w:t>
      </w:r>
      <w:r w:rsidR="00E10837" w:rsidRPr="00E10837">
        <w:rPr>
          <w:sz w:val="22"/>
          <w:szCs w:val="22"/>
        </w:rPr>
        <w:t xml:space="preserve"> заявок</w:t>
      </w:r>
      <w:r w:rsidR="00E10837">
        <w:rPr>
          <w:sz w:val="22"/>
          <w:szCs w:val="22"/>
        </w:rPr>
        <w:t xml:space="preserve"> от Клиентов</w:t>
      </w:r>
      <w:r w:rsidR="00E10837" w:rsidRPr="00E10837">
        <w:rPr>
          <w:sz w:val="22"/>
          <w:szCs w:val="22"/>
        </w:rPr>
        <w:t xml:space="preserve"> о проблемах, связанных с качеством Услуг</w:t>
      </w:r>
      <w:r w:rsidR="00C95A0A">
        <w:rPr>
          <w:sz w:val="22"/>
          <w:szCs w:val="22"/>
        </w:rPr>
        <w:t>; и</w:t>
      </w:r>
      <w:r w:rsidR="00E10837" w:rsidRPr="00E10837">
        <w:rPr>
          <w:sz w:val="22"/>
          <w:szCs w:val="22"/>
        </w:rPr>
        <w:t>нформирова</w:t>
      </w:r>
      <w:r w:rsidR="00E10837">
        <w:rPr>
          <w:sz w:val="22"/>
          <w:szCs w:val="22"/>
        </w:rPr>
        <w:t>ть Клиентов</w:t>
      </w:r>
      <w:r w:rsidR="00E10837" w:rsidRPr="00E10837">
        <w:rPr>
          <w:sz w:val="22"/>
          <w:szCs w:val="22"/>
        </w:rPr>
        <w:t xml:space="preserve"> о статусе решения проблем, связанных с качеством Услуг</w:t>
      </w:r>
      <w:r w:rsidR="005268CD">
        <w:rPr>
          <w:sz w:val="22"/>
          <w:szCs w:val="22"/>
        </w:rPr>
        <w:t>.</w:t>
      </w:r>
    </w:p>
    <w:p w:rsidR="00E10837" w:rsidRPr="00E10837" w:rsidRDefault="00E10837" w:rsidP="000168C9">
      <w:pPr>
        <w:spacing w:line="276" w:lineRule="auto"/>
        <w:jc w:val="both"/>
        <w:rPr>
          <w:sz w:val="22"/>
          <w:szCs w:val="22"/>
        </w:rPr>
      </w:pPr>
    </w:p>
    <w:p w:rsidR="00CF1345" w:rsidRDefault="00CF1345" w:rsidP="000168C9">
      <w:pPr>
        <w:spacing w:line="276" w:lineRule="auto"/>
        <w:jc w:val="both"/>
      </w:pPr>
    </w:p>
    <w:p w:rsidR="00E10837" w:rsidRDefault="00E10837" w:rsidP="00CF1345">
      <w:pPr>
        <w:jc w:val="both"/>
      </w:pPr>
    </w:p>
    <w:p w:rsidR="00674381" w:rsidRDefault="00674381" w:rsidP="00CF1345">
      <w:pPr>
        <w:jc w:val="both"/>
      </w:pPr>
    </w:p>
    <w:p w:rsidR="00674381" w:rsidRPr="006D17A9" w:rsidRDefault="00674381" w:rsidP="00CF1345">
      <w:pPr>
        <w:jc w:val="both"/>
      </w:pPr>
    </w:p>
    <w:p w:rsidR="00CF1345" w:rsidRPr="006D17A9" w:rsidRDefault="00CF1345" w:rsidP="00CF1345">
      <w:pPr>
        <w:tabs>
          <w:tab w:val="num" w:pos="720"/>
        </w:tabs>
        <w:ind w:left="360" w:hanging="360"/>
        <w:jc w:val="both"/>
      </w:pPr>
    </w:p>
    <w:tbl>
      <w:tblPr>
        <w:tblW w:w="9747" w:type="dxa"/>
        <w:tblLook w:val="01E0" w:firstRow="1" w:lastRow="1" w:firstColumn="1" w:lastColumn="1" w:noHBand="0" w:noVBand="0"/>
      </w:tblPr>
      <w:tblGrid>
        <w:gridCol w:w="5211"/>
        <w:gridCol w:w="4536"/>
      </w:tblGrid>
      <w:tr w:rsidR="00674381" w:rsidRPr="00CC3F70" w:rsidTr="009817B7">
        <w:trPr>
          <w:trHeight w:val="2620"/>
        </w:trPr>
        <w:tc>
          <w:tcPr>
            <w:tcW w:w="5211" w:type="dxa"/>
          </w:tcPr>
          <w:p w:rsidR="00674381" w:rsidRPr="00CC3F70" w:rsidRDefault="00674381" w:rsidP="009817B7">
            <w:pPr>
              <w:spacing w:before="120"/>
              <w:rPr>
                <w:b/>
                <w:bCs/>
                <w:i/>
                <w:iCs/>
                <w:sz w:val="26"/>
                <w:szCs w:val="26"/>
              </w:rPr>
            </w:pPr>
            <w:r w:rsidRPr="00CC3F70">
              <w:rPr>
                <w:b/>
                <w:bCs/>
                <w:i/>
                <w:iCs/>
                <w:sz w:val="26"/>
                <w:szCs w:val="26"/>
              </w:rPr>
              <w:t>От имени Принципала:</w:t>
            </w:r>
          </w:p>
          <w:p w:rsidR="00674381" w:rsidRPr="00E23AE1" w:rsidRDefault="00674381" w:rsidP="009817B7">
            <w:pPr>
              <w:rPr>
                <w:i/>
                <w:color w:val="0070C0"/>
                <w:sz w:val="26"/>
                <w:szCs w:val="26"/>
              </w:rPr>
            </w:pPr>
            <w:r w:rsidRPr="00E23AE1">
              <w:rPr>
                <w:i/>
                <w:color w:val="0070C0"/>
                <w:sz w:val="26"/>
                <w:szCs w:val="26"/>
              </w:rPr>
              <w:t>Должность</w:t>
            </w:r>
          </w:p>
          <w:p w:rsidR="00674381" w:rsidRPr="00CC3F70" w:rsidRDefault="00674381" w:rsidP="009817B7">
            <w:pPr>
              <w:rPr>
                <w:i/>
                <w:sz w:val="26"/>
                <w:szCs w:val="26"/>
              </w:rPr>
            </w:pPr>
          </w:p>
          <w:p w:rsidR="00674381" w:rsidRDefault="00674381"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74381" w:rsidRPr="00CC3F70" w:rsidRDefault="00674381" w:rsidP="009817B7">
            <w:pPr>
              <w:rPr>
                <w:i/>
                <w:sz w:val="26"/>
                <w:szCs w:val="26"/>
              </w:rPr>
            </w:pPr>
            <w:r w:rsidRPr="00CC3F70">
              <w:rPr>
                <w:i/>
                <w:sz w:val="26"/>
                <w:szCs w:val="26"/>
              </w:rPr>
              <w:t>М.П.</w:t>
            </w:r>
          </w:p>
          <w:p w:rsidR="00674381" w:rsidRPr="00CC3F70" w:rsidRDefault="00674381" w:rsidP="009817B7">
            <w:pPr>
              <w:spacing w:before="120"/>
              <w:rPr>
                <w:bCs/>
                <w:i/>
                <w:iCs/>
                <w:sz w:val="26"/>
                <w:szCs w:val="26"/>
              </w:rPr>
            </w:pPr>
            <w:r w:rsidRPr="00CC3F70">
              <w:rPr>
                <w:i/>
                <w:sz w:val="26"/>
                <w:szCs w:val="26"/>
              </w:rPr>
              <w:t>«_____» ___________________201_ г.</w:t>
            </w:r>
          </w:p>
        </w:tc>
        <w:tc>
          <w:tcPr>
            <w:tcW w:w="4536" w:type="dxa"/>
          </w:tcPr>
          <w:p w:rsidR="00674381" w:rsidRPr="00CC3F70" w:rsidRDefault="00674381" w:rsidP="009817B7">
            <w:pPr>
              <w:spacing w:before="120"/>
              <w:rPr>
                <w:b/>
                <w:i/>
                <w:iCs/>
                <w:sz w:val="26"/>
                <w:szCs w:val="26"/>
              </w:rPr>
            </w:pPr>
            <w:r w:rsidRPr="00CC3F70">
              <w:rPr>
                <w:b/>
                <w:i/>
                <w:iCs/>
                <w:sz w:val="26"/>
                <w:szCs w:val="26"/>
              </w:rPr>
              <w:t>От имени Агента:</w:t>
            </w:r>
          </w:p>
          <w:p w:rsidR="00674381" w:rsidRPr="00E23AE1" w:rsidRDefault="00674381" w:rsidP="009817B7">
            <w:pPr>
              <w:jc w:val="both"/>
              <w:rPr>
                <w:i/>
                <w:color w:val="0070C0"/>
                <w:sz w:val="26"/>
                <w:szCs w:val="26"/>
              </w:rPr>
            </w:pPr>
            <w:r w:rsidRPr="00E23AE1">
              <w:rPr>
                <w:i/>
                <w:color w:val="0070C0"/>
                <w:sz w:val="26"/>
                <w:szCs w:val="26"/>
              </w:rPr>
              <w:t>Должность</w:t>
            </w:r>
          </w:p>
          <w:p w:rsidR="00674381" w:rsidRPr="00CC3F70" w:rsidRDefault="00674381" w:rsidP="009817B7">
            <w:pPr>
              <w:jc w:val="both"/>
              <w:rPr>
                <w:i/>
                <w:sz w:val="26"/>
                <w:szCs w:val="26"/>
              </w:rPr>
            </w:pPr>
          </w:p>
          <w:p w:rsidR="00674381" w:rsidRDefault="00674381"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74381" w:rsidRPr="00CC3F70" w:rsidRDefault="00674381" w:rsidP="009817B7">
            <w:pPr>
              <w:jc w:val="both"/>
              <w:rPr>
                <w:i/>
                <w:sz w:val="26"/>
                <w:szCs w:val="26"/>
              </w:rPr>
            </w:pPr>
            <w:r w:rsidRPr="00CC3F70">
              <w:rPr>
                <w:i/>
                <w:sz w:val="26"/>
                <w:szCs w:val="26"/>
              </w:rPr>
              <w:t>М.П.</w:t>
            </w:r>
          </w:p>
          <w:p w:rsidR="00674381" w:rsidRPr="00CC3F70" w:rsidRDefault="00674381" w:rsidP="009817B7">
            <w:pPr>
              <w:spacing w:before="120"/>
              <w:jc w:val="both"/>
              <w:rPr>
                <w:bCs/>
                <w:i/>
                <w:iCs/>
                <w:sz w:val="26"/>
                <w:szCs w:val="26"/>
              </w:rPr>
            </w:pPr>
            <w:r w:rsidRPr="00CC3F70">
              <w:rPr>
                <w:i/>
                <w:sz w:val="26"/>
                <w:szCs w:val="26"/>
              </w:rPr>
              <w:t>«_____» __________________201_ г.</w:t>
            </w:r>
          </w:p>
        </w:tc>
      </w:tr>
    </w:tbl>
    <w:p w:rsidR="00CF1345" w:rsidRDefault="00CF1345" w:rsidP="00CF1345">
      <w:pPr>
        <w:tabs>
          <w:tab w:val="num" w:pos="720"/>
        </w:tabs>
        <w:jc w:val="both"/>
      </w:pPr>
    </w:p>
    <w:p w:rsidR="00CF1345" w:rsidRDefault="00CF1345" w:rsidP="00CF1345">
      <w:pPr>
        <w:pStyle w:val="Iauiue"/>
        <w:ind w:right="141"/>
        <w:jc w:val="center"/>
        <w:rPr>
          <w:b/>
          <w:bCs/>
          <w:sz w:val="22"/>
          <w:szCs w:val="22"/>
        </w:rPr>
      </w:pPr>
    </w:p>
    <w:p w:rsidR="00E573CC" w:rsidRPr="00847B4C" w:rsidRDefault="00E573CC" w:rsidP="00CF1345">
      <w:pPr>
        <w:pStyle w:val="Iauiue"/>
        <w:ind w:right="141"/>
        <w:jc w:val="center"/>
        <w:rPr>
          <w:b/>
          <w:bCs/>
          <w:sz w:val="22"/>
          <w:szCs w:val="22"/>
        </w:rPr>
      </w:pPr>
    </w:p>
    <w:p w:rsidR="00CF1345" w:rsidRDefault="00CF1345" w:rsidP="00CF1345">
      <w:pPr>
        <w:sectPr w:rsidR="00CF1345" w:rsidSect="000168C9">
          <w:pgSz w:w="11906" w:h="16838"/>
          <w:pgMar w:top="851" w:right="567" w:bottom="1134" w:left="1701" w:header="720" w:footer="720" w:gutter="0"/>
          <w:pgNumType w:start="1"/>
          <w:cols w:space="720"/>
          <w:titlePg/>
          <w:docGrid w:linePitch="360"/>
        </w:sectPr>
      </w:pPr>
    </w:p>
    <w:p w:rsidR="00E573CC" w:rsidRDefault="00E573CC" w:rsidP="00E573CC">
      <w:pPr>
        <w:sectPr w:rsidR="00E573CC" w:rsidSect="000168C9">
          <w:type w:val="continuous"/>
          <w:pgSz w:w="11906" w:h="16838"/>
          <w:pgMar w:top="1134" w:right="567" w:bottom="851" w:left="1701" w:header="720" w:footer="720" w:gutter="0"/>
          <w:pgNumType w:start="1"/>
          <w:cols w:space="720"/>
          <w:docGrid w:linePitch="360"/>
        </w:sectPr>
      </w:pPr>
    </w:p>
    <w:tbl>
      <w:tblPr>
        <w:tblW w:w="0" w:type="auto"/>
        <w:tblInd w:w="6408" w:type="dxa"/>
        <w:tblLook w:val="01E0" w:firstRow="1" w:lastRow="1" w:firstColumn="1" w:lastColumn="1" w:noHBand="0" w:noVBand="0"/>
      </w:tblPr>
      <w:tblGrid>
        <w:gridCol w:w="3230"/>
      </w:tblGrid>
      <w:tr w:rsidR="00E573CC" w:rsidRPr="003C1F15" w:rsidTr="00E573CC">
        <w:tc>
          <w:tcPr>
            <w:tcW w:w="3888" w:type="dxa"/>
          </w:tcPr>
          <w:p w:rsidR="00E573CC" w:rsidRPr="00E573CC" w:rsidRDefault="00E573CC" w:rsidP="0047312A">
            <w:pPr>
              <w:jc w:val="right"/>
              <w:rPr>
                <w:bCs/>
              </w:rPr>
            </w:pPr>
            <w:r w:rsidRPr="00E573CC">
              <w:rPr>
                <w:bCs/>
              </w:rPr>
              <w:lastRenderedPageBreak/>
              <w:t>Приложение №2</w:t>
            </w:r>
          </w:p>
        </w:tc>
      </w:tr>
      <w:tr w:rsidR="00E573CC" w:rsidRPr="003C1F15" w:rsidTr="00E573CC">
        <w:tc>
          <w:tcPr>
            <w:tcW w:w="3888" w:type="dxa"/>
          </w:tcPr>
          <w:p w:rsidR="00E573CC" w:rsidRPr="00E573CC" w:rsidRDefault="00E573CC" w:rsidP="0047312A">
            <w:pPr>
              <w:jc w:val="right"/>
              <w:rPr>
                <w:bCs/>
              </w:rPr>
            </w:pPr>
            <w:r w:rsidRPr="00E573CC">
              <w:rPr>
                <w:bCs/>
              </w:rPr>
              <w:t>к Агентскому договору</w:t>
            </w:r>
          </w:p>
          <w:p w:rsidR="00E573CC" w:rsidRPr="00E573CC" w:rsidRDefault="00E573CC" w:rsidP="0047312A">
            <w:pPr>
              <w:jc w:val="right"/>
              <w:rPr>
                <w:bCs/>
              </w:rPr>
            </w:pPr>
            <w:r w:rsidRPr="00E573CC">
              <w:rPr>
                <w:bCs/>
              </w:rPr>
              <w:t xml:space="preserve">№ __________________ </w:t>
            </w:r>
          </w:p>
          <w:p w:rsidR="00E573CC" w:rsidRPr="00E573CC" w:rsidRDefault="00E573CC" w:rsidP="0047312A">
            <w:pPr>
              <w:jc w:val="right"/>
              <w:rPr>
                <w:bCs/>
              </w:rPr>
            </w:pPr>
            <w:r w:rsidRPr="00E573CC">
              <w:rPr>
                <w:bCs/>
              </w:rPr>
              <w:t>от __________ 20__ г.</w:t>
            </w:r>
          </w:p>
        </w:tc>
      </w:tr>
    </w:tbl>
    <w:p w:rsidR="003006F8" w:rsidRDefault="003006F8" w:rsidP="00E573CC"/>
    <w:p w:rsidR="00BD1C13" w:rsidRPr="00701109" w:rsidRDefault="00BD1C13" w:rsidP="00BD1C13">
      <w:pPr>
        <w:pStyle w:val="Iauiue"/>
        <w:ind w:right="141"/>
        <w:jc w:val="center"/>
        <w:rPr>
          <w:b/>
          <w:bCs/>
          <w:sz w:val="28"/>
          <w:szCs w:val="28"/>
        </w:rPr>
      </w:pPr>
      <w:r>
        <w:rPr>
          <w:b/>
          <w:bCs/>
          <w:sz w:val="28"/>
          <w:szCs w:val="28"/>
        </w:rPr>
        <w:t>Вознаграждение Агента</w:t>
      </w:r>
    </w:p>
    <w:p w:rsidR="00BD1C13" w:rsidRDefault="00BD1C13" w:rsidP="00BD1C13">
      <w:pPr>
        <w:pStyle w:val="a6"/>
      </w:pPr>
    </w:p>
    <w:p w:rsidR="00BD1C13" w:rsidRDefault="00BD1C13" w:rsidP="00F64269">
      <w:pPr>
        <w:pStyle w:val="a6"/>
        <w:spacing w:before="120" w:after="120"/>
        <w:ind w:firstLine="720"/>
        <w:rPr>
          <w:sz w:val="22"/>
          <w:szCs w:val="22"/>
        </w:rPr>
      </w:pPr>
      <w:r w:rsidRPr="000B2D75">
        <w:rPr>
          <w:sz w:val="22"/>
          <w:szCs w:val="22"/>
        </w:rPr>
        <w:t>Вознаграждение Агента за выполненные агентские поручения выплачивается Принципалом Агенту согласно разделу 4 настоящего Договора.</w:t>
      </w:r>
      <w:r w:rsidR="009104BE" w:rsidRPr="009104BE">
        <w:rPr>
          <w:sz w:val="22"/>
          <w:szCs w:val="22"/>
        </w:rPr>
        <w:t xml:space="preserve"> </w:t>
      </w:r>
      <w:r w:rsidR="009104BE" w:rsidRPr="009E4B8E">
        <w:rPr>
          <w:sz w:val="22"/>
          <w:szCs w:val="22"/>
        </w:rPr>
        <w:t xml:space="preserve">Выплата </w:t>
      </w:r>
      <w:r w:rsidR="009104BE">
        <w:rPr>
          <w:sz w:val="22"/>
          <w:szCs w:val="22"/>
        </w:rPr>
        <w:t>агентского</w:t>
      </w:r>
      <w:r w:rsidR="009104BE" w:rsidRPr="009E4B8E">
        <w:rPr>
          <w:sz w:val="22"/>
          <w:szCs w:val="22"/>
        </w:rPr>
        <w:t xml:space="preserve"> вознаграждения производится Принципалом в Расчетном периоде, как он определен в </w:t>
      </w:r>
      <w:r w:rsidR="00B8186B">
        <w:rPr>
          <w:sz w:val="22"/>
          <w:szCs w:val="22"/>
        </w:rPr>
        <w:t>п</w:t>
      </w:r>
      <w:r w:rsidR="00735369">
        <w:rPr>
          <w:sz w:val="22"/>
          <w:szCs w:val="22"/>
        </w:rPr>
        <w:t>.</w:t>
      </w:r>
      <w:r w:rsidR="009104BE" w:rsidRPr="009E4B8E">
        <w:rPr>
          <w:sz w:val="22"/>
          <w:szCs w:val="22"/>
        </w:rPr>
        <w:t xml:space="preserve">1.6 </w:t>
      </w:r>
      <w:r w:rsidR="009104BE" w:rsidRPr="000B2D75">
        <w:rPr>
          <w:sz w:val="22"/>
          <w:szCs w:val="22"/>
        </w:rPr>
        <w:t>настоящего Договора</w:t>
      </w:r>
      <w:r w:rsidR="009104BE">
        <w:rPr>
          <w:sz w:val="22"/>
          <w:szCs w:val="22"/>
        </w:rPr>
        <w:t>.</w:t>
      </w:r>
    </w:p>
    <w:p w:rsidR="0019629D" w:rsidRDefault="0019629D" w:rsidP="00F64269">
      <w:pPr>
        <w:pStyle w:val="11"/>
        <w:spacing w:before="120"/>
        <w:jc w:val="both"/>
        <w:outlineLvl w:val="0"/>
        <w:rPr>
          <w:sz w:val="22"/>
          <w:szCs w:val="22"/>
        </w:rPr>
      </w:pPr>
      <w:r w:rsidRPr="00DF7E52">
        <w:rPr>
          <w:sz w:val="22"/>
          <w:szCs w:val="22"/>
        </w:rPr>
        <w:t>В случае заключения</w:t>
      </w:r>
      <w:r w:rsidRPr="009E4B8E">
        <w:rPr>
          <w:sz w:val="22"/>
          <w:szCs w:val="22"/>
        </w:rPr>
        <w:t xml:space="preserve"> Абонентского договора Принципалом с Клиентом</w:t>
      </w:r>
      <w:r w:rsidR="004D3927" w:rsidRPr="004D3927">
        <w:rPr>
          <w:sz w:val="22"/>
          <w:szCs w:val="22"/>
        </w:rPr>
        <w:t xml:space="preserve"> </w:t>
      </w:r>
      <w:r w:rsidR="004D3927">
        <w:rPr>
          <w:sz w:val="22"/>
          <w:szCs w:val="22"/>
        </w:rPr>
        <w:t>и начала фактического оказания Услуги</w:t>
      </w:r>
      <w:r w:rsidRPr="009E4B8E">
        <w:rPr>
          <w:sz w:val="22"/>
          <w:szCs w:val="22"/>
        </w:rPr>
        <w:t xml:space="preserve">, вследствие принятого Агентом Заявления (как они определены в п.1.3 настоящего Договора) от данного Клиента, Принципал выплачивает Агенту </w:t>
      </w:r>
      <w:r>
        <w:rPr>
          <w:sz w:val="22"/>
          <w:szCs w:val="22"/>
        </w:rPr>
        <w:t xml:space="preserve">вознаграждение </w:t>
      </w:r>
      <w:r w:rsidRPr="00832951">
        <w:rPr>
          <w:sz w:val="22"/>
          <w:szCs w:val="22"/>
        </w:rPr>
        <w:t>в рамках перечня агентских поручений (Приложение №1</w:t>
      </w:r>
      <w:r w:rsidR="00735369">
        <w:rPr>
          <w:sz w:val="22"/>
          <w:szCs w:val="22"/>
        </w:rPr>
        <w:t xml:space="preserve"> к настоящему Договору</w:t>
      </w:r>
      <w:r w:rsidRPr="00832951">
        <w:rPr>
          <w:sz w:val="22"/>
          <w:szCs w:val="22"/>
        </w:rPr>
        <w:t>)</w:t>
      </w:r>
      <w:r>
        <w:rPr>
          <w:sz w:val="22"/>
          <w:szCs w:val="22"/>
        </w:rPr>
        <w:t>.</w:t>
      </w:r>
    </w:p>
    <w:p w:rsidR="007148A0" w:rsidRPr="006F1FF1" w:rsidRDefault="007148A0" w:rsidP="00F64269">
      <w:pPr>
        <w:pStyle w:val="11"/>
        <w:spacing w:before="120"/>
        <w:jc w:val="both"/>
        <w:outlineLvl w:val="0"/>
        <w:rPr>
          <w:bCs/>
          <w:sz w:val="22"/>
          <w:szCs w:val="22"/>
        </w:rPr>
      </w:pPr>
      <w:r w:rsidRPr="006F1FF1">
        <w:rPr>
          <w:bCs/>
          <w:sz w:val="22"/>
          <w:szCs w:val="22"/>
        </w:rPr>
        <w:t xml:space="preserve">Размер Вознаграждения Агента за Отчетный период за действия, предусмотренные в Приложении №1 </w:t>
      </w:r>
      <w:r w:rsidR="00735369">
        <w:rPr>
          <w:bCs/>
          <w:sz w:val="22"/>
          <w:szCs w:val="22"/>
        </w:rPr>
        <w:t xml:space="preserve">настоящего </w:t>
      </w:r>
      <w:r w:rsidRPr="006F1FF1">
        <w:rPr>
          <w:bCs/>
          <w:sz w:val="22"/>
          <w:szCs w:val="22"/>
        </w:rPr>
        <w:t xml:space="preserve">Договора, формируется из </w:t>
      </w:r>
      <w:r w:rsidR="00C16683">
        <w:rPr>
          <w:bCs/>
          <w:sz w:val="22"/>
          <w:szCs w:val="22"/>
        </w:rPr>
        <w:t>следующих</w:t>
      </w:r>
      <w:r w:rsidRPr="006F1FF1">
        <w:rPr>
          <w:bCs/>
          <w:sz w:val="22"/>
          <w:szCs w:val="22"/>
        </w:rPr>
        <w:t xml:space="preserve"> составляющих:</w:t>
      </w:r>
    </w:p>
    <w:p w:rsidR="007148A0" w:rsidRPr="006F1FF1" w:rsidRDefault="00C16683" w:rsidP="00F64269">
      <w:pPr>
        <w:pStyle w:val="11"/>
        <w:numPr>
          <w:ilvl w:val="0"/>
          <w:numId w:val="21"/>
        </w:numPr>
        <w:spacing w:before="120"/>
        <w:jc w:val="both"/>
        <w:outlineLvl w:val="0"/>
        <w:rPr>
          <w:sz w:val="22"/>
          <w:szCs w:val="22"/>
        </w:rPr>
      </w:pPr>
      <w:r>
        <w:rPr>
          <w:sz w:val="22"/>
          <w:szCs w:val="22"/>
        </w:rPr>
        <w:t>вознаграждение</w:t>
      </w:r>
      <w:r w:rsidR="007148A0" w:rsidRPr="006F1FF1">
        <w:rPr>
          <w:sz w:val="22"/>
          <w:szCs w:val="22"/>
        </w:rPr>
        <w:t xml:space="preserve"> Агента</w:t>
      </w:r>
      <w:r>
        <w:rPr>
          <w:sz w:val="22"/>
          <w:szCs w:val="22"/>
        </w:rPr>
        <w:t xml:space="preserve"> за единовременные начисления от привлечения Агентом новых Клиентов (исполнение поручения по </w:t>
      </w:r>
      <w:r w:rsidRPr="00EE1693">
        <w:rPr>
          <w:sz w:val="22"/>
          <w:szCs w:val="22"/>
        </w:rPr>
        <w:t xml:space="preserve">проверке технической возможности организации Услуг Принципала, информированию об Услугах и Тарифах Принципала, а также </w:t>
      </w:r>
      <w:r w:rsidR="001E3AAF">
        <w:rPr>
          <w:sz w:val="22"/>
          <w:szCs w:val="22"/>
        </w:rPr>
        <w:t>сбору</w:t>
      </w:r>
      <w:r w:rsidR="001E3AAF" w:rsidRPr="00EE1693">
        <w:rPr>
          <w:sz w:val="22"/>
          <w:szCs w:val="22"/>
        </w:rPr>
        <w:t xml:space="preserve"> </w:t>
      </w:r>
      <w:r w:rsidRPr="00EE1693">
        <w:rPr>
          <w:sz w:val="22"/>
          <w:szCs w:val="22"/>
        </w:rPr>
        <w:t>Заявлений</w:t>
      </w:r>
      <w:r>
        <w:rPr>
          <w:sz w:val="22"/>
          <w:szCs w:val="22"/>
        </w:rPr>
        <w:t xml:space="preserve"> на подключение Услуг)</w:t>
      </w:r>
      <w:r w:rsidR="007148A0" w:rsidRPr="006F1FF1">
        <w:rPr>
          <w:sz w:val="22"/>
          <w:szCs w:val="22"/>
        </w:rPr>
        <w:t>;</w:t>
      </w:r>
    </w:p>
    <w:p w:rsidR="007148A0" w:rsidRDefault="007148A0" w:rsidP="00F64269">
      <w:pPr>
        <w:pStyle w:val="11"/>
        <w:numPr>
          <w:ilvl w:val="0"/>
          <w:numId w:val="21"/>
        </w:numPr>
        <w:spacing w:before="120"/>
        <w:jc w:val="both"/>
        <w:outlineLvl w:val="0"/>
        <w:rPr>
          <w:sz w:val="22"/>
          <w:szCs w:val="22"/>
        </w:rPr>
      </w:pPr>
      <w:r w:rsidRPr="006F1FF1">
        <w:rPr>
          <w:sz w:val="22"/>
          <w:szCs w:val="22"/>
        </w:rPr>
        <w:t>вознаграждени</w:t>
      </w:r>
      <w:r w:rsidR="00C16683">
        <w:rPr>
          <w:sz w:val="22"/>
          <w:szCs w:val="22"/>
        </w:rPr>
        <w:t>е</w:t>
      </w:r>
      <w:r w:rsidRPr="006F1FF1">
        <w:rPr>
          <w:sz w:val="22"/>
          <w:szCs w:val="22"/>
        </w:rPr>
        <w:t xml:space="preserve"> Агента</w:t>
      </w:r>
      <w:r w:rsidR="00C16683">
        <w:rPr>
          <w:sz w:val="22"/>
          <w:szCs w:val="22"/>
        </w:rPr>
        <w:t xml:space="preserve"> за исполнение Плана продаж (исполнение поручения по сохранению и увеличению начислений от Клиентов, предупреждению образования просроченной дебиторской задолженности);</w:t>
      </w:r>
    </w:p>
    <w:p w:rsidR="00C16683" w:rsidRPr="006F1FF1" w:rsidRDefault="00C16683" w:rsidP="00F64269">
      <w:pPr>
        <w:pStyle w:val="11"/>
        <w:numPr>
          <w:ilvl w:val="0"/>
          <w:numId w:val="21"/>
        </w:numPr>
        <w:spacing w:before="120"/>
        <w:jc w:val="both"/>
        <w:outlineLvl w:val="0"/>
        <w:rPr>
          <w:sz w:val="22"/>
          <w:szCs w:val="22"/>
        </w:rPr>
      </w:pPr>
      <w:r>
        <w:rPr>
          <w:sz w:val="22"/>
          <w:szCs w:val="22"/>
        </w:rPr>
        <w:t>вознаграждение Агента за сервисную поддержку Клиентов (исполнение поручения по с</w:t>
      </w:r>
      <w:r w:rsidRPr="00E10837">
        <w:rPr>
          <w:sz w:val="22"/>
          <w:szCs w:val="22"/>
        </w:rPr>
        <w:t>воевременно</w:t>
      </w:r>
      <w:r>
        <w:rPr>
          <w:sz w:val="22"/>
          <w:szCs w:val="22"/>
        </w:rPr>
        <w:t>му</w:t>
      </w:r>
      <w:r w:rsidRPr="00E10837">
        <w:rPr>
          <w:sz w:val="22"/>
          <w:szCs w:val="22"/>
        </w:rPr>
        <w:t xml:space="preserve"> информирова</w:t>
      </w:r>
      <w:r>
        <w:rPr>
          <w:sz w:val="22"/>
          <w:szCs w:val="22"/>
        </w:rPr>
        <w:t>нию</w:t>
      </w:r>
      <w:r w:rsidRPr="00E10837">
        <w:rPr>
          <w:sz w:val="22"/>
          <w:szCs w:val="22"/>
        </w:rPr>
        <w:t xml:space="preserve"> Клиентов о плановых и неплановых перерывах в оказании Услуг</w:t>
      </w:r>
      <w:r>
        <w:rPr>
          <w:sz w:val="22"/>
          <w:szCs w:val="22"/>
        </w:rPr>
        <w:t>; п</w:t>
      </w:r>
      <w:r w:rsidRPr="00E10837">
        <w:rPr>
          <w:sz w:val="22"/>
          <w:szCs w:val="22"/>
        </w:rPr>
        <w:t>рием</w:t>
      </w:r>
      <w:r>
        <w:rPr>
          <w:sz w:val="22"/>
          <w:szCs w:val="22"/>
        </w:rPr>
        <w:t xml:space="preserve">у, </w:t>
      </w:r>
      <w:r w:rsidRPr="00E10837">
        <w:rPr>
          <w:sz w:val="22"/>
          <w:szCs w:val="22"/>
        </w:rPr>
        <w:t>регистраци</w:t>
      </w:r>
      <w:r>
        <w:rPr>
          <w:sz w:val="22"/>
          <w:szCs w:val="22"/>
        </w:rPr>
        <w:t>и и классификации</w:t>
      </w:r>
      <w:r w:rsidRPr="00E10837">
        <w:rPr>
          <w:sz w:val="22"/>
          <w:szCs w:val="22"/>
        </w:rPr>
        <w:t xml:space="preserve"> заявок</w:t>
      </w:r>
      <w:r>
        <w:rPr>
          <w:sz w:val="22"/>
          <w:szCs w:val="22"/>
        </w:rPr>
        <w:t xml:space="preserve"> от Клиентов</w:t>
      </w:r>
      <w:r w:rsidRPr="00E10837">
        <w:rPr>
          <w:sz w:val="22"/>
          <w:szCs w:val="22"/>
        </w:rPr>
        <w:t xml:space="preserve"> о проблемах, связанных с качеством Услуг</w:t>
      </w:r>
      <w:r>
        <w:rPr>
          <w:sz w:val="22"/>
          <w:szCs w:val="22"/>
        </w:rPr>
        <w:t>; информированию Клиентов</w:t>
      </w:r>
      <w:r w:rsidRPr="00E10837">
        <w:rPr>
          <w:sz w:val="22"/>
          <w:szCs w:val="22"/>
        </w:rPr>
        <w:t xml:space="preserve"> о статусе решения проблем, связанных с качеством Услуг</w:t>
      </w:r>
      <w:r>
        <w:rPr>
          <w:sz w:val="22"/>
          <w:szCs w:val="22"/>
        </w:rPr>
        <w:t>).</w:t>
      </w:r>
    </w:p>
    <w:p w:rsidR="006F1FF1" w:rsidRDefault="006F1FF1" w:rsidP="000168C9">
      <w:pPr>
        <w:pStyle w:val="Iauiue"/>
        <w:spacing w:before="120" w:after="120" w:line="276" w:lineRule="auto"/>
        <w:ind w:right="141"/>
        <w:jc w:val="center"/>
        <w:rPr>
          <w:b/>
          <w:sz w:val="22"/>
          <w:szCs w:val="22"/>
        </w:rPr>
      </w:pPr>
    </w:p>
    <w:p w:rsidR="00621BFE" w:rsidRDefault="00701E81" w:rsidP="007F5625">
      <w:pPr>
        <w:pStyle w:val="Iauiue"/>
        <w:spacing w:before="120" w:after="120"/>
        <w:ind w:right="141"/>
        <w:jc w:val="center"/>
        <w:rPr>
          <w:b/>
          <w:sz w:val="22"/>
          <w:szCs w:val="22"/>
        </w:rPr>
      </w:pPr>
      <w:r w:rsidRPr="00701E81">
        <w:rPr>
          <w:b/>
          <w:sz w:val="22"/>
          <w:szCs w:val="22"/>
        </w:rPr>
        <w:t>Размер агентского вознаграждения</w:t>
      </w:r>
    </w:p>
    <w:p w:rsidR="0094228C" w:rsidRPr="0094228C" w:rsidRDefault="0094228C" w:rsidP="0094228C">
      <w:pPr>
        <w:pStyle w:val="a6"/>
        <w:tabs>
          <w:tab w:val="clear" w:pos="720"/>
        </w:tabs>
        <w:spacing w:before="120" w:after="120"/>
        <w:rPr>
          <w:b/>
          <w:bCs/>
          <w:sz w:val="22"/>
          <w:szCs w:val="22"/>
        </w:rPr>
      </w:pPr>
      <w:r w:rsidRPr="0094228C">
        <w:rPr>
          <w:b/>
          <w:bCs/>
          <w:sz w:val="22"/>
          <w:szCs w:val="22"/>
        </w:rPr>
        <w:t xml:space="preserve">1. </w:t>
      </w:r>
      <w:r w:rsidR="00CB5C22">
        <w:rPr>
          <w:b/>
          <w:bCs/>
          <w:sz w:val="22"/>
          <w:szCs w:val="22"/>
        </w:rPr>
        <w:t>Вознаграждение Агента за единовременные начисления от привлечения новых Клиентов</w:t>
      </w:r>
    </w:p>
    <w:p w:rsidR="00426536" w:rsidRDefault="00332E94" w:rsidP="0094228C">
      <w:pPr>
        <w:pStyle w:val="a6"/>
        <w:tabs>
          <w:tab w:val="clear" w:pos="720"/>
        </w:tabs>
        <w:spacing w:before="120" w:after="120"/>
        <w:rPr>
          <w:sz w:val="22"/>
          <w:szCs w:val="22"/>
        </w:rPr>
      </w:pPr>
      <w:r>
        <w:rPr>
          <w:sz w:val="22"/>
          <w:szCs w:val="22"/>
        </w:rPr>
        <w:t xml:space="preserve">1.1. </w:t>
      </w:r>
      <w:r w:rsidR="00CB5C22">
        <w:rPr>
          <w:sz w:val="22"/>
          <w:szCs w:val="22"/>
        </w:rPr>
        <w:t>Размер</w:t>
      </w:r>
      <w:r w:rsidR="00735369" w:rsidRPr="00735369">
        <w:rPr>
          <w:sz w:val="22"/>
          <w:szCs w:val="22"/>
        </w:rPr>
        <w:t xml:space="preserve"> </w:t>
      </w:r>
      <w:r w:rsidR="00CB5C22">
        <w:rPr>
          <w:sz w:val="22"/>
          <w:szCs w:val="22"/>
        </w:rPr>
        <w:t>вознаграждения</w:t>
      </w:r>
      <w:r w:rsidR="00735369" w:rsidRPr="00735369">
        <w:rPr>
          <w:sz w:val="22"/>
          <w:szCs w:val="22"/>
        </w:rPr>
        <w:t xml:space="preserve"> </w:t>
      </w:r>
      <w:r w:rsidR="0094228C" w:rsidRPr="00735369">
        <w:rPr>
          <w:sz w:val="22"/>
          <w:szCs w:val="22"/>
        </w:rPr>
        <w:t>устанавливается из расчета: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5529"/>
      </w:tblGrid>
      <w:tr w:rsidR="00423880" w:rsidRPr="002361BB" w:rsidTr="00F4483C">
        <w:tc>
          <w:tcPr>
            <w:tcW w:w="3969" w:type="dxa"/>
            <w:vMerge w:val="restart"/>
            <w:shd w:val="clear" w:color="auto" w:fill="auto"/>
          </w:tcPr>
          <w:p w:rsidR="00423880" w:rsidRPr="00F64269" w:rsidRDefault="00423880" w:rsidP="002361BB">
            <w:pPr>
              <w:pStyle w:val="a6"/>
              <w:tabs>
                <w:tab w:val="clear" w:pos="720"/>
              </w:tabs>
              <w:spacing w:before="120" w:after="120"/>
              <w:rPr>
                <w:sz w:val="20"/>
                <w:szCs w:val="20"/>
              </w:rPr>
            </w:pPr>
            <w:r w:rsidRPr="00F64269">
              <w:rPr>
                <w:b/>
                <w:bCs/>
                <w:sz w:val="20"/>
                <w:szCs w:val="20"/>
              </w:rPr>
              <w:t>Наименование показателя</w:t>
            </w:r>
          </w:p>
        </w:tc>
        <w:tc>
          <w:tcPr>
            <w:tcW w:w="5529" w:type="dxa"/>
          </w:tcPr>
          <w:p w:rsidR="00423880" w:rsidRPr="00F64269" w:rsidRDefault="00423880" w:rsidP="002361BB">
            <w:pPr>
              <w:pStyle w:val="a6"/>
              <w:tabs>
                <w:tab w:val="clear" w:pos="720"/>
              </w:tabs>
              <w:spacing w:before="120" w:after="120"/>
              <w:rPr>
                <w:b/>
                <w:bCs/>
                <w:sz w:val="20"/>
                <w:szCs w:val="20"/>
              </w:rPr>
            </w:pPr>
            <w:r w:rsidRPr="00F64269">
              <w:rPr>
                <w:b/>
                <w:bCs/>
                <w:sz w:val="20"/>
                <w:szCs w:val="20"/>
              </w:rPr>
              <w:t>Вознаграждение за исполнение поручения Агента</w:t>
            </w:r>
            <w:r w:rsidRPr="00F64269" w:rsidDel="004A458A">
              <w:rPr>
                <w:b/>
                <w:bCs/>
                <w:sz w:val="20"/>
                <w:szCs w:val="20"/>
              </w:rPr>
              <w:t xml:space="preserve"> </w:t>
            </w:r>
            <w:r w:rsidRPr="00F64269">
              <w:rPr>
                <w:b/>
                <w:bCs/>
                <w:sz w:val="20"/>
                <w:szCs w:val="20"/>
              </w:rPr>
              <w:t>по  Услуге, % от единовременных платежей Клиентов (без учета НДС)</w:t>
            </w:r>
          </w:p>
        </w:tc>
      </w:tr>
      <w:tr w:rsidR="00423880" w:rsidRPr="002361BB" w:rsidTr="00F4483C">
        <w:trPr>
          <w:trHeight w:val="684"/>
        </w:trPr>
        <w:tc>
          <w:tcPr>
            <w:tcW w:w="3969" w:type="dxa"/>
            <w:vMerge/>
            <w:shd w:val="clear" w:color="auto" w:fill="auto"/>
          </w:tcPr>
          <w:p w:rsidR="00423880" w:rsidRPr="002361BB" w:rsidRDefault="00423880" w:rsidP="002361BB">
            <w:pPr>
              <w:pStyle w:val="a6"/>
              <w:tabs>
                <w:tab w:val="clear" w:pos="720"/>
              </w:tabs>
              <w:spacing w:before="120" w:after="120"/>
              <w:rPr>
                <w:sz w:val="20"/>
                <w:szCs w:val="20"/>
              </w:rPr>
            </w:pPr>
          </w:p>
        </w:tc>
        <w:tc>
          <w:tcPr>
            <w:tcW w:w="5529" w:type="dxa"/>
          </w:tcPr>
          <w:p w:rsidR="00423880" w:rsidRPr="002361BB" w:rsidRDefault="00423880" w:rsidP="00423880">
            <w:pPr>
              <w:pStyle w:val="a6"/>
              <w:tabs>
                <w:tab w:val="clear" w:pos="720"/>
              </w:tabs>
              <w:spacing w:before="120" w:after="120"/>
              <w:jc w:val="center"/>
              <w:rPr>
                <w:sz w:val="20"/>
                <w:szCs w:val="20"/>
              </w:rPr>
            </w:pPr>
            <w:r w:rsidRPr="002361BB">
              <w:rPr>
                <w:sz w:val="20"/>
                <w:szCs w:val="20"/>
              </w:rPr>
              <w:t>услуги частных виртуальных сетей (VPN)</w:t>
            </w:r>
          </w:p>
        </w:tc>
      </w:tr>
      <w:tr w:rsidR="00423880" w:rsidRPr="002361BB" w:rsidTr="00F4483C">
        <w:trPr>
          <w:trHeight w:val="1133"/>
        </w:trPr>
        <w:tc>
          <w:tcPr>
            <w:tcW w:w="3969" w:type="dxa"/>
            <w:shd w:val="clear" w:color="auto" w:fill="auto"/>
          </w:tcPr>
          <w:p w:rsidR="00423880" w:rsidRPr="00F64269" w:rsidRDefault="00423880" w:rsidP="002361BB">
            <w:pPr>
              <w:pStyle w:val="a6"/>
              <w:tabs>
                <w:tab w:val="clear" w:pos="720"/>
              </w:tabs>
              <w:spacing w:before="120" w:after="120"/>
              <w:jc w:val="left"/>
              <w:rPr>
                <w:sz w:val="20"/>
                <w:szCs w:val="20"/>
              </w:rPr>
            </w:pPr>
            <w:r w:rsidRPr="002361BB">
              <w:rPr>
                <w:sz w:val="20"/>
                <w:szCs w:val="20"/>
              </w:rPr>
              <w:t>Проверка технической возможности организации Услуг Принципала, информирование об Услугах и Тарифах Принципала и оформление Заявлений</w:t>
            </w:r>
          </w:p>
        </w:tc>
        <w:tc>
          <w:tcPr>
            <w:tcW w:w="5529" w:type="dxa"/>
          </w:tcPr>
          <w:p w:rsidR="00423880" w:rsidRPr="002361BB" w:rsidRDefault="00DA6557" w:rsidP="00423880">
            <w:pPr>
              <w:pStyle w:val="a6"/>
              <w:tabs>
                <w:tab w:val="clear" w:pos="720"/>
              </w:tabs>
              <w:spacing w:before="120" w:after="120"/>
              <w:jc w:val="center"/>
              <w:rPr>
                <w:sz w:val="22"/>
                <w:szCs w:val="22"/>
              </w:rPr>
            </w:pPr>
            <w:r>
              <w:rPr>
                <w:sz w:val="22"/>
                <w:szCs w:val="22"/>
              </w:rPr>
              <w:t>2</w:t>
            </w:r>
            <w:r w:rsidR="00423880" w:rsidRPr="002361BB">
              <w:rPr>
                <w:sz w:val="22"/>
                <w:szCs w:val="22"/>
              </w:rPr>
              <w:t>0%</w:t>
            </w:r>
          </w:p>
        </w:tc>
      </w:tr>
    </w:tbl>
    <w:p w:rsidR="00BA6E00" w:rsidRPr="00AD1FEB" w:rsidRDefault="00BA6E00" w:rsidP="00C42668">
      <w:pPr>
        <w:pStyle w:val="a6"/>
        <w:tabs>
          <w:tab w:val="clear" w:pos="720"/>
        </w:tabs>
        <w:spacing w:before="120" w:after="120"/>
        <w:rPr>
          <w:bCs/>
          <w:sz w:val="22"/>
          <w:szCs w:val="22"/>
        </w:rPr>
      </w:pPr>
    </w:p>
    <w:p w:rsidR="00C42668" w:rsidRPr="00601255" w:rsidRDefault="00CB5C22" w:rsidP="00C42668">
      <w:pPr>
        <w:pStyle w:val="a6"/>
        <w:tabs>
          <w:tab w:val="clear" w:pos="720"/>
        </w:tabs>
        <w:spacing w:before="120" w:after="120"/>
        <w:rPr>
          <w:b/>
          <w:bCs/>
          <w:sz w:val="22"/>
          <w:szCs w:val="22"/>
        </w:rPr>
      </w:pPr>
      <w:r>
        <w:rPr>
          <w:b/>
          <w:bCs/>
          <w:sz w:val="22"/>
          <w:szCs w:val="22"/>
        </w:rPr>
        <w:t>2. В</w:t>
      </w:r>
      <w:r w:rsidR="00C42668" w:rsidRPr="00601255">
        <w:rPr>
          <w:b/>
          <w:bCs/>
          <w:sz w:val="22"/>
          <w:szCs w:val="22"/>
        </w:rPr>
        <w:t>ознаграждение Агента</w:t>
      </w:r>
      <w:r>
        <w:rPr>
          <w:b/>
          <w:bCs/>
          <w:sz w:val="22"/>
          <w:szCs w:val="22"/>
        </w:rPr>
        <w:t xml:space="preserve"> за исполнение Плана продаж</w:t>
      </w:r>
    </w:p>
    <w:p w:rsidR="008A79A9" w:rsidRDefault="005B1FD8" w:rsidP="008A79A9">
      <w:pPr>
        <w:pStyle w:val="a6"/>
        <w:tabs>
          <w:tab w:val="clear" w:pos="720"/>
        </w:tabs>
        <w:spacing w:before="120" w:after="120"/>
        <w:rPr>
          <w:sz w:val="22"/>
          <w:szCs w:val="22"/>
        </w:rPr>
      </w:pPr>
      <w:r>
        <w:rPr>
          <w:sz w:val="22"/>
          <w:szCs w:val="22"/>
        </w:rPr>
        <w:t>2.</w:t>
      </w:r>
      <w:r w:rsidR="008A79A9">
        <w:rPr>
          <w:sz w:val="22"/>
          <w:szCs w:val="22"/>
        </w:rPr>
        <w:t>1</w:t>
      </w:r>
      <w:r>
        <w:rPr>
          <w:sz w:val="22"/>
          <w:szCs w:val="22"/>
        </w:rPr>
        <w:t>. За ежемесячн</w:t>
      </w:r>
      <w:r w:rsidR="00FB48FB">
        <w:rPr>
          <w:sz w:val="22"/>
          <w:szCs w:val="22"/>
        </w:rPr>
        <w:t xml:space="preserve">ое выполнение плана </w:t>
      </w:r>
      <w:r w:rsidR="004D3927">
        <w:rPr>
          <w:sz w:val="22"/>
          <w:szCs w:val="22"/>
        </w:rPr>
        <w:t xml:space="preserve">продаж </w:t>
      </w:r>
      <w:r w:rsidR="00FB48FB">
        <w:rPr>
          <w:sz w:val="22"/>
          <w:szCs w:val="22"/>
        </w:rPr>
        <w:t>по объемам Н</w:t>
      </w:r>
      <w:r>
        <w:rPr>
          <w:sz w:val="22"/>
          <w:szCs w:val="22"/>
        </w:rPr>
        <w:t>ачисленного дохода за Услуги</w:t>
      </w:r>
      <w:r w:rsidR="00FB48FB">
        <w:rPr>
          <w:sz w:val="22"/>
          <w:szCs w:val="22"/>
        </w:rPr>
        <w:t xml:space="preserve"> </w:t>
      </w:r>
      <w:r w:rsidR="000848E9">
        <w:rPr>
          <w:sz w:val="22"/>
          <w:szCs w:val="22"/>
        </w:rPr>
        <w:t xml:space="preserve">(далее – План продаж) </w:t>
      </w:r>
      <w:r w:rsidR="008A79A9">
        <w:rPr>
          <w:sz w:val="22"/>
          <w:szCs w:val="22"/>
        </w:rPr>
        <w:t xml:space="preserve">Принципал выплачивает Агенту вознаграждение, которое рассчитывается как </w:t>
      </w:r>
      <w:r w:rsidR="00C36CC0">
        <w:rPr>
          <w:b/>
          <w:bCs/>
          <w:sz w:val="22"/>
          <w:szCs w:val="22"/>
        </w:rPr>
        <w:t>20</w:t>
      </w:r>
      <w:r w:rsidR="00271B38">
        <w:rPr>
          <w:b/>
          <w:bCs/>
          <w:sz w:val="22"/>
          <w:szCs w:val="22"/>
        </w:rPr>
        <w:t>%</w:t>
      </w:r>
      <w:r w:rsidR="008A79A9">
        <w:rPr>
          <w:sz w:val="22"/>
          <w:szCs w:val="22"/>
        </w:rPr>
        <w:t xml:space="preserve"> от </w:t>
      </w:r>
      <w:r w:rsidR="00EC1308">
        <w:rPr>
          <w:sz w:val="22"/>
          <w:szCs w:val="22"/>
        </w:rPr>
        <w:t>Н</w:t>
      </w:r>
      <w:r w:rsidR="008A79A9">
        <w:rPr>
          <w:sz w:val="22"/>
          <w:szCs w:val="22"/>
        </w:rPr>
        <w:t>ачисленного дохода за Услуги</w:t>
      </w:r>
      <w:r w:rsidR="00DF779A">
        <w:rPr>
          <w:sz w:val="22"/>
          <w:szCs w:val="22"/>
        </w:rPr>
        <w:t xml:space="preserve"> </w:t>
      </w:r>
      <w:r w:rsidR="00DF779A" w:rsidRPr="00DF779A">
        <w:rPr>
          <w:sz w:val="22"/>
          <w:szCs w:val="22"/>
        </w:rPr>
        <w:t>(в зависимости от вида услуги)</w:t>
      </w:r>
      <w:ins w:id="37" w:author="Сеськина Елена Петровна" w:date="2017-02-16T12:08:00Z">
        <w:r w:rsidR="002C510D">
          <w:rPr>
            <w:sz w:val="22"/>
            <w:szCs w:val="22"/>
          </w:rPr>
          <w:t>.</w:t>
        </w:r>
      </w:ins>
      <w:del w:id="38" w:author="Сеськина Елена Петровна" w:date="2017-02-16T12:08:00Z">
        <w:r w:rsidR="00DF779A" w:rsidRPr="00DF779A" w:rsidDel="002C510D">
          <w:rPr>
            <w:sz w:val="22"/>
            <w:szCs w:val="22"/>
          </w:rPr>
          <w:delText>.</w:delText>
        </w:r>
        <w:r w:rsidR="008A79A9" w:rsidDel="002C510D">
          <w:rPr>
            <w:sz w:val="22"/>
            <w:szCs w:val="22"/>
          </w:rPr>
          <w:delText>.</w:delText>
        </w:r>
      </w:del>
    </w:p>
    <w:p w:rsidR="005D2607" w:rsidRPr="00E91F62" w:rsidRDefault="005D2607" w:rsidP="005D2607">
      <w:pPr>
        <w:pStyle w:val="11"/>
        <w:spacing w:before="120"/>
        <w:jc w:val="both"/>
        <w:outlineLvl w:val="0"/>
        <w:rPr>
          <w:color w:val="000000"/>
          <w:sz w:val="22"/>
          <w:szCs w:val="22"/>
        </w:rPr>
      </w:pPr>
      <w:r>
        <w:rPr>
          <w:color w:val="000000"/>
          <w:sz w:val="22"/>
          <w:szCs w:val="22"/>
        </w:rPr>
        <w:t xml:space="preserve">В случае, если за Клиентом числится Просроченная дебиторская задолженность агентское вознаграждение по данному </w:t>
      </w:r>
      <w:r w:rsidR="00EC1308">
        <w:rPr>
          <w:color w:val="000000"/>
          <w:sz w:val="22"/>
          <w:szCs w:val="22"/>
        </w:rPr>
        <w:t>К</w:t>
      </w:r>
      <w:r>
        <w:rPr>
          <w:color w:val="000000"/>
          <w:sz w:val="22"/>
          <w:szCs w:val="22"/>
        </w:rPr>
        <w:t xml:space="preserve">лиенту не выплачивается </w:t>
      </w:r>
    </w:p>
    <w:p w:rsidR="005B1FD8" w:rsidRDefault="00AD0FED" w:rsidP="00992862">
      <w:pPr>
        <w:pStyle w:val="Iauiue"/>
        <w:spacing w:before="120" w:after="120"/>
        <w:ind w:right="141"/>
        <w:jc w:val="both"/>
        <w:rPr>
          <w:sz w:val="22"/>
          <w:szCs w:val="22"/>
        </w:rPr>
      </w:pPr>
      <w:r>
        <w:rPr>
          <w:sz w:val="22"/>
          <w:szCs w:val="22"/>
        </w:rPr>
        <w:t>Мотивационная</w:t>
      </w:r>
      <w:r w:rsidR="005B1FD8">
        <w:rPr>
          <w:sz w:val="22"/>
          <w:szCs w:val="22"/>
        </w:rPr>
        <w:t xml:space="preserve"> составляющая зависит от</w:t>
      </w:r>
      <w:r w:rsidR="005B1FD8" w:rsidRPr="003053A0">
        <w:rPr>
          <w:sz w:val="22"/>
          <w:szCs w:val="22"/>
        </w:rPr>
        <w:t xml:space="preserve"> </w:t>
      </w:r>
      <w:r w:rsidR="005B1FD8">
        <w:rPr>
          <w:sz w:val="22"/>
          <w:szCs w:val="22"/>
        </w:rPr>
        <w:t xml:space="preserve">выполнения </w:t>
      </w:r>
      <w:r w:rsidR="000848E9">
        <w:rPr>
          <w:sz w:val="22"/>
          <w:szCs w:val="22"/>
        </w:rPr>
        <w:t>П</w:t>
      </w:r>
      <w:r w:rsidR="005B1FD8">
        <w:rPr>
          <w:sz w:val="22"/>
          <w:szCs w:val="22"/>
        </w:rPr>
        <w:t xml:space="preserve">лана </w:t>
      </w:r>
      <w:r w:rsidR="004D3927">
        <w:rPr>
          <w:sz w:val="22"/>
          <w:szCs w:val="22"/>
        </w:rPr>
        <w:t xml:space="preserve">продаж </w:t>
      </w:r>
      <w:r w:rsidR="005B1FD8">
        <w:rPr>
          <w:sz w:val="22"/>
          <w:szCs w:val="22"/>
        </w:rPr>
        <w:t>по Начисленному доходу следующим образом: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4961"/>
      </w:tblGrid>
      <w:tr w:rsidR="005B1FD8" w:rsidRPr="007F52C4" w:rsidTr="00B467C5">
        <w:trPr>
          <w:trHeight w:val="276"/>
        </w:trPr>
        <w:tc>
          <w:tcPr>
            <w:tcW w:w="4786" w:type="dxa"/>
            <w:vMerge w:val="restart"/>
            <w:vAlign w:val="center"/>
          </w:tcPr>
          <w:p w:rsidR="005B1FD8" w:rsidRPr="0062344F" w:rsidRDefault="005B1FD8" w:rsidP="00F95252">
            <w:pPr>
              <w:jc w:val="center"/>
              <w:rPr>
                <w:b/>
                <w:sz w:val="22"/>
                <w:szCs w:val="22"/>
              </w:rPr>
            </w:pPr>
            <w:r>
              <w:rPr>
                <w:b/>
                <w:sz w:val="22"/>
                <w:szCs w:val="22"/>
              </w:rPr>
              <w:lastRenderedPageBreak/>
              <w:t xml:space="preserve">% выполнения </w:t>
            </w:r>
            <w:r w:rsidR="000848E9">
              <w:rPr>
                <w:b/>
                <w:sz w:val="22"/>
                <w:szCs w:val="22"/>
              </w:rPr>
              <w:t>П</w:t>
            </w:r>
            <w:r>
              <w:rPr>
                <w:b/>
                <w:sz w:val="22"/>
                <w:szCs w:val="22"/>
              </w:rPr>
              <w:t xml:space="preserve">лана </w:t>
            </w:r>
            <w:r w:rsidR="004D3927">
              <w:rPr>
                <w:b/>
                <w:sz w:val="22"/>
                <w:szCs w:val="22"/>
              </w:rPr>
              <w:t>продаж</w:t>
            </w:r>
          </w:p>
        </w:tc>
        <w:tc>
          <w:tcPr>
            <w:tcW w:w="4961" w:type="dxa"/>
            <w:vMerge w:val="restart"/>
            <w:vAlign w:val="center"/>
          </w:tcPr>
          <w:p w:rsidR="005B1FD8" w:rsidRPr="0062344F" w:rsidRDefault="008A79A9" w:rsidP="00F95252">
            <w:pPr>
              <w:jc w:val="center"/>
              <w:rPr>
                <w:b/>
                <w:sz w:val="22"/>
                <w:szCs w:val="22"/>
              </w:rPr>
            </w:pPr>
            <w:r>
              <w:rPr>
                <w:b/>
                <w:sz w:val="22"/>
                <w:szCs w:val="22"/>
              </w:rPr>
              <w:t>Применяемый к</w:t>
            </w:r>
            <w:r w:rsidR="005B1FD8" w:rsidRPr="0062344F">
              <w:rPr>
                <w:b/>
                <w:sz w:val="22"/>
                <w:szCs w:val="22"/>
              </w:rPr>
              <w:t xml:space="preserve">оэффициент </w:t>
            </w:r>
          </w:p>
        </w:tc>
      </w:tr>
      <w:tr w:rsidR="005B1FD8" w:rsidRPr="007F52C4" w:rsidTr="00B467C5">
        <w:trPr>
          <w:trHeight w:val="285"/>
        </w:trPr>
        <w:tc>
          <w:tcPr>
            <w:tcW w:w="4786" w:type="dxa"/>
            <w:vMerge/>
          </w:tcPr>
          <w:p w:rsidR="005B1FD8" w:rsidRPr="007F52C4" w:rsidRDefault="005B1FD8" w:rsidP="00F95252">
            <w:pPr>
              <w:jc w:val="center"/>
              <w:rPr>
                <w:b/>
              </w:rPr>
            </w:pPr>
          </w:p>
        </w:tc>
        <w:tc>
          <w:tcPr>
            <w:tcW w:w="4961" w:type="dxa"/>
            <w:vMerge/>
          </w:tcPr>
          <w:p w:rsidR="005B1FD8" w:rsidRPr="007F52C4" w:rsidRDefault="005B1FD8" w:rsidP="00F95252">
            <w:pPr>
              <w:jc w:val="center"/>
              <w:rPr>
                <w:b/>
              </w:rPr>
            </w:pPr>
          </w:p>
        </w:tc>
      </w:tr>
      <w:tr w:rsidR="005B1FD8" w:rsidRPr="007F52C4" w:rsidTr="00B467C5">
        <w:trPr>
          <w:trHeight w:val="285"/>
        </w:trPr>
        <w:tc>
          <w:tcPr>
            <w:tcW w:w="4786" w:type="dxa"/>
            <w:vMerge/>
          </w:tcPr>
          <w:p w:rsidR="005B1FD8" w:rsidRPr="007F52C4" w:rsidRDefault="005B1FD8" w:rsidP="00F95252">
            <w:pPr>
              <w:jc w:val="center"/>
              <w:rPr>
                <w:b/>
              </w:rPr>
            </w:pPr>
          </w:p>
        </w:tc>
        <w:tc>
          <w:tcPr>
            <w:tcW w:w="4961" w:type="dxa"/>
            <w:vMerge/>
            <w:textDirection w:val="btLr"/>
          </w:tcPr>
          <w:p w:rsidR="005B1FD8" w:rsidRPr="007F52C4" w:rsidRDefault="005B1FD8" w:rsidP="00F95252">
            <w:pPr>
              <w:ind w:left="113" w:right="113"/>
              <w:jc w:val="center"/>
              <w:rPr>
                <w:b/>
              </w:rPr>
            </w:pPr>
          </w:p>
        </w:tc>
      </w:tr>
      <w:tr w:rsidR="005B1FD8" w:rsidRPr="00D85CB8" w:rsidTr="00B467C5">
        <w:tc>
          <w:tcPr>
            <w:tcW w:w="4786" w:type="dxa"/>
          </w:tcPr>
          <w:p w:rsidR="005B1FD8" w:rsidRDefault="005B1FD8" w:rsidP="00F95252">
            <w:pPr>
              <w:jc w:val="center"/>
              <w:rPr>
                <w:sz w:val="22"/>
                <w:szCs w:val="22"/>
              </w:rPr>
            </w:pPr>
            <w:r>
              <w:rPr>
                <w:sz w:val="22"/>
                <w:szCs w:val="22"/>
              </w:rPr>
              <w:t>Более или равно 100%</w:t>
            </w:r>
          </w:p>
          <w:p w:rsidR="008A79A9" w:rsidRDefault="008A79A9" w:rsidP="008A79A9">
            <w:pPr>
              <w:jc w:val="center"/>
              <w:rPr>
                <w:sz w:val="22"/>
                <w:szCs w:val="22"/>
              </w:rPr>
            </w:pPr>
            <w:r>
              <w:rPr>
                <w:sz w:val="22"/>
                <w:szCs w:val="22"/>
              </w:rPr>
              <w:t>90% - 99,9%</w:t>
            </w:r>
          </w:p>
          <w:p w:rsidR="008A79A9" w:rsidRDefault="008A79A9" w:rsidP="008A79A9">
            <w:pPr>
              <w:jc w:val="center"/>
              <w:rPr>
                <w:sz w:val="22"/>
                <w:szCs w:val="22"/>
              </w:rPr>
            </w:pPr>
            <w:r>
              <w:rPr>
                <w:sz w:val="22"/>
                <w:szCs w:val="22"/>
              </w:rPr>
              <w:t>80% - 89,9%</w:t>
            </w:r>
          </w:p>
          <w:p w:rsidR="004B0D33" w:rsidRPr="0062344F" w:rsidRDefault="004B0D33" w:rsidP="008A79A9">
            <w:pPr>
              <w:jc w:val="center"/>
              <w:rPr>
                <w:sz w:val="22"/>
                <w:szCs w:val="22"/>
              </w:rPr>
            </w:pPr>
            <w:r>
              <w:rPr>
                <w:sz w:val="22"/>
                <w:szCs w:val="22"/>
              </w:rPr>
              <w:t>Менее 80%</w:t>
            </w:r>
          </w:p>
        </w:tc>
        <w:tc>
          <w:tcPr>
            <w:tcW w:w="4961" w:type="dxa"/>
          </w:tcPr>
          <w:p w:rsidR="005B1FD8" w:rsidRDefault="008A79A9" w:rsidP="00B467C5">
            <w:pPr>
              <w:jc w:val="center"/>
            </w:pPr>
            <w:r w:rsidRPr="008A79A9">
              <w:t>1</w:t>
            </w:r>
          </w:p>
          <w:p w:rsidR="008A79A9" w:rsidRDefault="008A79A9" w:rsidP="00B467C5">
            <w:pPr>
              <w:jc w:val="center"/>
            </w:pPr>
            <w:r>
              <w:t>0,8</w:t>
            </w:r>
          </w:p>
          <w:p w:rsidR="008A79A9" w:rsidRDefault="008A79A9" w:rsidP="00B467C5">
            <w:pPr>
              <w:jc w:val="center"/>
            </w:pPr>
            <w:r>
              <w:t>0,5</w:t>
            </w:r>
          </w:p>
          <w:p w:rsidR="004B0D33" w:rsidRPr="008A79A9" w:rsidRDefault="004B0D33" w:rsidP="00B467C5">
            <w:pPr>
              <w:jc w:val="center"/>
            </w:pPr>
            <w:r>
              <w:t>0,3</w:t>
            </w:r>
          </w:p>
        </w:tc>
      </w:tr>
    </w:tbl>
    <w:p w:rsidR="004B0D33" w:rsidRDefault="004B0D33" w:rsidP="0026310B">
      <w:pPr>
        <w:spacing w:before="120"/>
        <w:jc w:val="both"/>
        <w:rPr>
          <w:sz w:val="22"/>
          <w:szCs w:val="22"/>
        </w:rPr>
      </w:pPr>
      <w:r>
        <w:rPr>
          <w:sz w:val="22"/>
          <w:szCs w:val="22"/>
        </w:rPr>
        <w:t xml:space="preserve">План продаж </w:t>
      </w:r>
      <w:r w:rsidR="005B1FD8">
        <w:rPr>
          <w:sz w:val="22"/>
          <w:szCs w:val="22"/>
        </w:rPr>
        <w:t xml:space="preserve">устанавливается </w:t>
      </w:r>
      <w:r>
        <w:rPr>
          <w:sz w:val="22"/>
          <w:szCs w:val="22"/>
        </w:rPr>
        <w:t>Агенту в рублях на</w:t>
      </w:r>
      <w:r w:rsidR="002D4F19">
        <w:rPr>
          <w:sz w:val="22"/>
          <w:szCs w:val="22"/>
        </w:rPr>
        <w:t xml:space="preserve"> период</w:t>
      </w:r>
      <w:r>
        <w:rPr>
          <w:sz w:val="22"/>
          <w:szCs w:val="22"/>
        </w:rPr>
        <w:t xml:space="preserve"> 1 год</w:t>
      </w:r>
      <w:r w:rsidR="002D4F19">
        <w:rPr>
          <w:sz w:val="22"/>
          <w:szCs w:val="22"/>
        </w:rPr>
        <w:t>, с разбивкой по месяцам,</w:t>
      </w:r>
      <w:r>
        <w:rPr>
          <w:sz w:val="22"/>
          <w:szCs w:val="22"/>
        </w:rPr>
        <w:t xml:space="preserve"> на каждую из Услуг в соответствии с Приложением </w:t>
      </w:r>
      <w:r w:rsidR="0091023D">
        <w:rPr>
          <w:sz w:val="22"/>
          <w:szCs w:val="22"/>
        </w:rPr>
        <w:t xml:space="preserve">5 </w:t>
      </w:r>
      <w:r>
        <w:rPr>
          <w:sz w:val="22"/>
          <w:szCs w:val="22"/>
        </w:rPr>
        <w:t>к Договору.</w:t>
      </w:r>
      <w:r w:rsidR="003C03D5">
        <w:rPr>
          <w:sz w:val="22"/>
          <w:szCs w:val="22"/>
        </w:rPr>
        <w:t xml:space="preserve"> </w:t>
      </w:r>
    </w:p>
    <w:p w:rsidR="00CB5C22" w:rsidRPr="00601255" w:rsidRDefault="00CB5C22" w:rsidP="00CB5C22">
      <w:pPr>
        <w:pStyle w:val="a6"/>
        <w:tabs>
          <w:tab w:val="clear" w:pos="720"/>
        </w:tabs>
        <w:spacing w:before="120" w:after="120"/>
        <w:rPr>
          <w:b/>
          <w:bCs/>
          <w:sz w:val="22"/>
          <w:szCs w:val="22"/>
        </w:rPr>
      </w:pPr>
      <w:r>
        <w:rPr>
          <w:b/>
          <w:bCs/>
          <w:sz w:val="22"/>
          <w:szCs w:val="22"/>
        </w:rPr>
        <w:t>3. В</w:t>
      </w:r>
      <w:r w:rsidRPr="00601255">
        <w:rPr>
          <w:b/>
          <w:bCs/>
          <w:sz w:val="22"/>
          <w:szCs w:val="22"/>
        </w:rPr>
        <w:t>ознаграждение Агента</w:t>
      </w:r>
      <w:r>
        <w:rPr>
          <w:b/>
          <w:bCs/>
          <w:sz w:val="22"/>
          <w:szCs w:val="22"/>
        </w:rPr>
        <w:t xml:space="preserve"> за сервисную поддержку Клиентов</w:t>
      </w:r>
    </w:p>
    <w:p w:rsidR="004B0D33" w:rsidRDefault="00CB5C22" w:rsidP="004B0D33">
      <w:pPr>
        <w:pStyle w:val="a6"/>
        <w:tabs>
          <w:tab w:val="clear" w:pos="720"/>
        </w:tabs>
        <w:spacing w:before="120" w:after="120"/>
        <w:rPr>
          <w:sz w:val="22"/>
          <w:szCs w:val="22"/>
        </w:rPr>
      </w:pPr>
      <w:r>
        <w:rPr>
          <w:sz w:val="22"/>
          <w:szCs w:val="22"/>
        </w:rPr>
        <w:t>3</w:t>
      </w:r>
      <w:r w:rsidR="004B0D33">
        <w:rPr>
          <w:sz w:val="22"/>
          <w:szCs w:val="22"/>
        </w:rPr>
        <w:t>.</w:t>
      </w:r>
      <w:r>
        <w:rPr>
          <w:sz w:val="22"/>
          <w:szCs w:val="22"/>
        </w:rPr>
        <w:t>1</w:t>
      </w:r>
      <w:r w:rsidR="004B0D33">
        <w:rPr>
          <w:sz w:val="22"/>
          <w:szCs w:val="22"/>
        </w:rPr>
        <w:t xml:space="preserve">. За исполнение агентского поручения в части сервисной поддержки Клиентов Принципал выплачивает Агенту дополнительное вознаграждение, которое рассчитывается как </w:t>
      </w:r>
      <w:r w:rsidR="00C36CC0">
        <w:rPr>
          <w:b/>
          <w:bCs/>
          <w:sz w:val="22"/>
          <w:szCs w:val="22"/>
        </w:rPr>
        <w:t>20</w:t>
      </w:r>
      <w:r w:rsidR="00271B38">
        <w:rPr>
          <w:b/>
          <w:bCs/>
          <w:sz w:val="22"/>
          <w:szCs w:val="22"/>
        </w:rPr>
        <w:t>%</w:t>
      </w:r>
      <w:r w:rsidR="004B0D33">
        <w:rPr>
          <w:sz w:val="22"/>
          <w:szCs w:val="22"/>
        </w:rPr>
        <w:t xml:space="preserve"> от </w:t>
      </w:r>
      <w:r w:rsidR="00935499">
        <w:rPr>
          <w:sz w:val="22"/>
          <w:szCs w:val="22"/>
        </w:rPr>
        <w:t>Н</w:t>
      </w:r>
      <w:r w:rsidR="004B0D33">
        <w:rPr>
          <w:sz w:val="22"/>
          <w:szCs w:val="22"/>
        </w:rPr>
        <w:t>ачисленного дохода за Услуги</w:t>
      </w:r>
      <w:r w:rsidR="00DF779A">
        <w:rPr>
          <w:sz w:val="22"/>
          <w:szCs w:val="22"/>
        </w:rPr>
        <w:t xml:space="preserve"> </w:t>
      </w:r>
      <w:r w:rsidR="00DF779A" w:rsidRPr="00DF779A">
        <w:rPr>
          <w:sz w:val="22"/>
          <w:szCs w:val="22"/>
        </w:rPr>
        <w:t>(в зависимости от вида услуги)</w:t>
      </w:r>
      <w:r w:rsidR="004B0D33">
        <w:rPr>
          <w:sz w:val="22"/>
          <w:szCs w:val="22"/>
        </w:rPr>
        <w:t>.</w:t>
      </w:r>
    </w:p>
    <w:p w:rsidR="003C03D5" w:rsidRDefault="003C03D5" w:rsidP="003C03D5">
      <w:pPr>
        <w:pStyle w:val="Iauiue"/>
        <w:spacing w:before="120" w:after="120"/>
        <w:ind w:right="141"/>
        <w:jc w:val="both"/>
        <w:rPr>
          <w:sz w:val="22"/>
          <w:szCs w:val="22"/>
        </w:rPr>
      </w:pPr>
      <w:r>
        <w:rPr>
          <w:sz w:val="22"/>
          <w:szCs w:val="22"/>
        </w:rPr>
        <w:t>Мотивационная составляющая зависит от</w:t>
      </w:r>
      <w:r w:rsidRPr="003053A0">
        <w:rPr>
          <w:sz w:val="22"/>
          <w:szCs w:val="22"/>
        </w:rPr>
        <w:t xml:space="preserve"> </w:t>
      </w:r>
      <w:r>
        <w:rPr>
          <w:sz w:val="22"/>
          <w:szCs w:val="22"/>
        </w:rPr>
        <w:t>выполнения Агентом следующих показателей: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6237"/>
      </w:tblGrid>
      <w:tr w:rsidR="003C03D5" w:rsidRPr="007F52C4" w:rsidTr="00CF76AD">
        <w:trPr>
          <w:trHeight w:val="276"/>
        </w:trPr>
        <w:tc>
          <w:tcPr>
            <w:tcW w:w="3510" w:type="dxa"/>
            <w:vMerge w:val="restart"/>
            <w:vAlign w:val="center"/>
          </w:tcPr>
          <w:p w:rsidR="003C03D5" w:rsidRPr="0062344F" w:rsidRDefault="003C03D5" w:rsidP="004226E9">
            <w:pPr>
              <w:jc w:val="center"/>
              <w:rPr>
                <w:b/>
                <w:sz w:val="22"/>
                <w:szCs w:val="22"/>
              </w:rPr>
            </w:pPr>
            <w:r>
              <w:rPr>
                <w:b/>
                <w:sz w:val="22"/>
                <w:szCs w:val="22"/>
              </w:rPr>
              <w:t>Показатель</w:t>
            </w:r>
          </w:p>
        </w:tc>
        <w:tc>
          <w:tcPr>
            <w:tcW w:w="6237" w:type="dxa"/>
            <w:vMerge w:val="restart"/>
            <w:vAlign w:val="center"/>
          </w:tcPr>
          <w:p w:rsidR="003C03D5" w:rsidRPr="0062344F" w:rsidRDefault="003C03D5" w:rsidP="004226E9">
            <w:pPr>
              <w:jc w:val="center"/>
              <w:rPr>
                <w:b/>
                <w:sz w:val="22"/>
                <w:szCs w:val="22"/>
              </w:rPr>
            </w:pPr>
            <w:r>
              <w:rPr>
                <w:b/>
                <w:sz w:val="22"/>
                <w:szCs w:val="22"/>
              </w:rPr>
              <w:t>Основание для выплаты</w:t>
            </w:r>
            <w:r w:rsidRPr="0062344F">
              <w:rPr>
                <w:b/>
                <w:sz w:val="22"/>
                <w:szCs w:val="22"/>
              </w:rPr>
              <w:t xml:space="preserve"> </w:t>
            </w:r>
          </w:p>
        </w:tc>
      </w:tr>
      <w:tr w:rsidR="003C03D5" w:rsidRPr="007F52C4" w:rsidTr="00CF76AD">
        <w:trPr>
          <w:trHeight w:val="285"/>
        </w:trPr>
        <w:tc>
          <w:tcPr>
            <w:tcW w:w="3510" w:type="dxa"/>
            <w:vMerge/>
          </w:tcPr>
          <w:p w:rsidR="003C03D5" w:rsidRPr="007F52C4" w:rsidRDefault="003C03D5" w:rsidP="004226E9">
            <w:pPr>
              <w:jc w:val="center"/>
              <w:rPr>
                <w:b/>
              </w:rPr>
            </w:pPr>
          </w:p>
        </w:tc>
        <w:tc>
          <w:tcPr>
            <w:tcW w:w="6237" w:type="dxa"/>
            <w:vMerge/>
          </w:tcPr>
          <w:p w:rsidR="003C03D5" w:rsidRPr="007F52C4" w:rsidRDefault="003C03D5" w:rsidP="004226E9">
            <w:pPr>
              <w:jc w:val="center"/>
              <w:rPr>
                <w:b/>
              </w:rPr>
            </w:pPr>
          </w:p>
        </w:tc>
      </w:tr>
      <w:tr w:rsidR="003C03D5" w:rsidRPr="007F52C4" w:rsidTr="00CF76AD">
        <w:trPr>
          <w:trHeight w:val="285"/>
        </w:trPr>
        <w:tc>
          <w:tcPr>
            <w:tcW w:w="3510" w:type="dxa"/>
            <w:vMerge/>
          </w:tcPr>
          <w:p w:rsidR="003C03D5" w:rsidRPr="007F52C4" w:rsidRDefault="003C03D5" w:rsidP="004226E9">
            <w:pPr>
              <w:jc w:val="center"/>
              <w:rPr>
                <w:b/>
              </w:rPr>
            </w:pPr>
          </w:p>
        </w:tc>
        <w:tc>
          <w:tcPr>
            <w:tcW w:w="6237" w:type="dxa"/>
            <w:vMerge/>
            <w:textDirection w:val="btLr"/>
          </w:tcPr>
          <w:p w:rsidR="003C03D5" w:rsidRPr="007F52C4" w:rsidRDefault="003C03D5" w:rsidP="004226E9">
            <w:pPr>
              <w:ind w:left="113" w:right="113"/>
              <w:jc w:val="center"/>
              <w:rPr>
                <w:b/>
              </w:rPr>
            </w:pPr>
          </w:p>
        </w:tc>
      </w:tr>
      <w:tr w:rsidR="002D4F19" w:rsidRPr="00D85CB8" w:rsidTr="00CF76AD">
        <w:tc>
          <w:tcPr>
            <w:tcW w:w="3510" w:type="dxa"/>
          </w:tcPr>
          <w:p w:rsidR="002D4F19" w:rsidRDefault="002D4F19" w:rsidP="002D4F19">
            <w:pPr>
              <w:pStyle w:val="aff4"/>
              <w:ind w:left="360"/>
              <w:jc w:val="both"/>
              <w:rPr>
                <w:sz w:val="22"/>
                <w:szCs w:val="22"/>
              </w:rPr>
            </w:pPr>
            <w:r>
              <w:rPr>
                <w:sz w:val="22"/>
                <w:szCs w:val="22"/>
              </w:rPr>
              <w:t>И</w:t>
            </w:r>
            <w:r w:rsidRPr="00E10837">
              <w:rPr>
                <w:sz w:val="22"/>
                <w:szCs w:val="22"/>
              </w:rPr>
              <w:t>нформирова</w:t>
            </w:r>
            <w:r>
              <w:rPr>
                <w:sz w:val="22"/>
                <w:szCs w:val="22"/>
              </w:rPr>
              <w:t>ние</w:t>
            </w:r>
            <w:r w:rsidRPr="00E10837">
              <w:rPr>
                <w:sz w:val="22"/>
                <w:szCs w:val="22"/>
              </w:rPr>
              <w:t xml:space="preserve"> Клиентов о плановых и неплановых перерывах в оказании Услуг</w:t>
            </w:r>
            <w:r>
              <w:rPr>
                <w:sz w:val="22"/>
                <w:szCs w:val="22"/>
              </w:rPr>
              <w:t>.</w:t>
            </w:r>
          </w:p>
        </w:tc>
        <w:tc>
          <w:tcPr>
            <w:tcW w:w="6237" w:type="dxa"/>
          </w:tcPr>
          <w:p w:rsidR="002D4F19" w:rsidRDefault="002D4F19" w:rsidP="002D4F19">
            <w:pPr>
              <w:jc w:val="center"/>
            </w:pPr>
            <w:r>
              <w:t>100% фактов информации</w:t>
            </w:r>
          </w:p>
          <w:p w:rsidR="002D4F19" w:rsidRDefault="002D4F19" w:rsidP="004226E9">
            <w:pPr>
              <w:jc w:val="center"/>
            </w:pPr>
          </w:p>
        </w:tc>
      </w:tr>
      <w:tr w:rsidR="002D4F19" w:rsidRPr="00D85CB8" w:rsidTr="00CF76AD">
        <w:tc>
          <w:tcPr>
            <w:tcW w:w="3510" w:type="dxa"/>
          </w:tcPr>
          <w:p w:rsidR="002D4F19" w:rsidRDefault="002D4F19" w:rsidP="003C03D5">
            <w:pPr>
              <w:pStyle w:val="aff4"/>
              <w:ind w:left="360"/>
              <w:jc w:val="both"/>
              <w:rPr>
                <w:sz w:val="22"/>
                <w:szCs w:val="22"/>
              </w:rPr>
            </w:pPr>
            <w:r>
              <w:rPr>
                <w:sz w:val="22"/>
                <w:szCs w:val="22"/>
              </w:rPr>
              <w:t>П</w:t>
            </w:r>
            <w:r w:rsidRPr="00E10837">
              <w:rPr>
                <w:sz w:val="22"/>
                <w:szCs w:val="22"/>
              </w:rPr>
              <w:t>рием</w:t>
            </w:r>
            <w:r>
              <w:rPr>
                <w:sz w:val="22"/>
                <w:szCs w:val="22"/>
              </w:rPr>
              <w:t xml:space="preserve">, </w:t>
            </w:r>
            <w:r w:rsidRPr="00E10837">
              <w:rPr>
                <w:sz w:val="22"/>
                <w:szCs w:val="22"/>
              </w:rPr>
              <w:t>регистраци</w:t>
            </w:r>
            <w:r>
              <w:rPr>
                <w:sz w:val="22"/>
                <w:szCs w:val="22"/>
              </w:rPr>
              <w:t>я и классификация</w:t>
            </w:r>
            <w:r w:rsidRPr="00E10837">
              <w:rPr>
                <w:sz w:val="22"/>
                <w:szCs w:val="22"/>
              </w:rPr>
              <w:t xml:space="preserve"> заявок</w:t>
            </w:r>
            <w:r>
              <w:rPr>
                <w:sz w:val="22"/>
                <w:szCs w:val="22"/>
              </w:rPr>
              <w:t xml:space="preserve"> от Клиентов</w:t>
            </w:r>
            <w:r w:rsidRPr="00E10837">
              <w:rPr>
                <w:sz w:val="22"/>
                <w:szCs w:val="22"/>
              </w:rPr>
              <w:t xml:space="preserve"> о проблемах, связанных с качеством Услуг</w:t>
            </w:r>
            <w:r>
              <w:rPr>
                <w:sz w:val="22"/>
                <w:szCs w:val="22"/>
              </w:rPr>
              <w:t>.</w:t>
            </w:r>
          </w:p>
        </w:tc>
        <w:tc>
          <w:tcPr>
            <w:tcW w:w="6237" w:type="dxa"/>
          </w:tcPr>
          <w:p w:rsidR="002D4F19" w:rsidRDefault="00B23CC2" w:rsidP="002D4F19">
            <w:pPr>
              <w:jc w:val="center"/>
            </w:pPr>
            <w:r>
              <w:t xml:space="preserve"> Не менее </w:t>
            </w:r>
            <w:r w:rsidR="00CF76AD">
              <w:t>3% от общего числа абонент</w:t>
            </w:r>
            <w:r>
              <w:t xml:space="preserve">ских номеров по привлеченным Агентом </w:t>
            </w:r>
            <w:r w:rsidR="00A07736">
              <w:t>Клиентов</w:t>
            </w:r>
          </w:p>
          <w:p w:rsidR="002D4F19" w:rsidRDefault="002D4F19" w:rsidP="004226E9">
            <w:pPr>
              <w:jc w:val="center"/>
            </w:pPr>
          </w:p>
        </w:tc>
      </w:tr>
      <w:tr w:rsidR="003C03D5" w:rsidRPr="00D85CB8" w:rsidTr="00CF76AD">
        <w:tc>
          <w:tcPr>
            <w:tcW w:w="3510" w:type="dxa"/>
          </w:tcPr>
          <w:p w:rsidR="003C03D5" w:rsidRPr="0062344F" w:rsidRDefault="003C03D5" w:rsidP="00054387">
            <w:pPr>
              <w:pStyle w:val="aff4"/>
              <w:ind w:left="360"/>
              <w:jc w:val="both"/>
              <w:rPr>
                <w:sz w:val="22"/>
                <w:szCs w:val="22"/>
              </w:rPr>
            </w:pPr>
            <w:r w:rsidRPr="00E10837">
              <w:rPr>
                <w:sz w:val="22"/>
                <w:szCs w:val="22"/>
              </w:rPr>
              <w:t>Информирова</w:t>
            </w:r>
            <w:r w:rsidR="009D7513">
              <w:rPr>
                <w:sz w:val="22"/>
                <w:szCs w:val="22"/>
              </w:rPr>
              <w:t>ние</w:t>
            </w:r>
            <w:r>
              <w:rPr>
                <w:sz w:val="22"/>
                <w:szCs w:val="22"/>
              </w:rPr>
              <w:t xml:space="preserve"> Клиентов</w:t>
            </w:r>
            <w:r w:rsidRPr="00E10837">
              <w:rPr>
                <w:sz w:val="22"/>
                <w:szCs w:val="22"/>
              </w:rPr>
              <w:t xml:space="preserve"> о статусе решения проблем, связанных с качеством Услуг</w:t>
            </w:r>
            <w:r w:rsidR="009D7513">
              <w:rPr>
                <w:sz w:val="22"/>
                <w:szCs w:val="22"/>
              </w:rPr>
              <w:t>.</w:t>
            </w:r>
          </w:p>
        </w:tc>
        <w:tc>
          <w:tcPr>
            <w:tcW w:w="6237" w:type="dxa"/>
          </w:tcPr>
          <w:p w:rsidR="009D7513" w:rsidRDefault="009D7513" w:rsidP="002D4F19"/>
          <w:p w:rsidR="009D7513" w:rsidRPr="008A79A9" w:rsidRDefault="009D7513" w:rsidP="00054387">
            <w:pPr>
              <w:jc w:val="center"/>
            </w:pPr>
            <w:r>
              <w:t>100% фактов информации</w:t>
            </w:r>
          </w:p>
        </w:tc>
      </w:tr>
    </w:tbl>
    <w:p w:rsidR="00CF76AD" w:rsidRDefault="00CF76AD" w:rsidP="00E91F62">
      <w:pPr>
        <w:jc w:val="both"/>
        <w:rPr>
          <w:color w:val="000000"/>
          <w:sz w:val="22"/>
          <w:szCs w:val="22"/>
        </w:rPr>
      </w:pPr>
    </w:p>
    <w:p w:rsidR="00CF76AD" w:rsidRDefault="00CF76AD" w:rsidP="00E91F62">
      <w:pPr>
        <w:jc w:val="both"/>
        <w:rPr>
          <w:color w:val="000000"/>
          <w:sz w:val="22"/>
          <w:szCs w:val="22"/>
        </w:rPr>
      </w:pPr>
      <w:r>
        <w:rPr>
          <w:color w:val="000000"/>
          <w:sz w:val="22"/>
          <w:szCs w:val="22"/>
        </w:rPr>
        <w:t>В случае выполнения поручения менее, чем на 100%, к расчету агентского вознаграждения применяется коэффициент в соответствии с приведенной таблицей: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4961"/>
      </w:tblGrid>
      <w:tr w:rsidR="00CF76AD" w:rsidRPr="007F52C4" w:rsidTr="004226E9">
        <w:trPr>
          <w:trHeight w:val="276"/>
        </w:trPr>
        <w:tc>
          <w:tcPr>
            <w:tcW w:w="4786" w:type="dxa"/>
            <w:vMerge w:val="restart"/>
            <w:vAlign w:val="center"/>
          </w:tcPr>
          <w:p w:rsidR="00CF76AD" w:rsidRPr="0062344F" w:rsidRDefault="00CF76AD" w:rsidP="00CF76AD">
            <w:pPr>
              <w:jc w:val="center"/>
              <w:rPr>
                <w:b/>
                <w:sz w:val="22"/>
                <w:szCs w:val="22"/>
              </w:rPr>
            </w:pPr>
            <w:r>
              <w:rPr>
                <w:b/>
                <w:sz w:val="22"/>
                <w:szCs w:val="22"/>
              </w:rPr>
              <w:t>% выполнения поручения</w:t>
            </w:r>
          </w:p>
        </w:tc>
        <w:tc>
          <w:tcPr>
            <w:tcW w:w="4961" w:type="dxa"/>
            <w:vMerge w:val="restart"/>
            <w:vAlign w:val="center"/>
          </w:tcPr>
          <w:p w:rsidR="00CF76AD" w:rsidRPr="0062344F" w:rsidRDefault="00CF76AD" w:rsidP="004226E9">
            <w:pPr>
              <w:jc w:val="center"/>
              <w:rPr>
                <w:b/>
                <w:sz w:val="22"/>
                <w:szCs w:val="22"/>
              </w:rPr>
            </w:pPr>
            <w:r>
              <w:rPr>
                <w:b/>
                <w:sz w:val="22"/>
                <w:szCs w:val="22"/>
              </w:rPr>
              <w:t>Применяемый к</w:t>
            </w:r>
            <w:r w:rsidRPr="0062344F">
              <w:rPr>
                <w:b/>
                <w:sz w:val="22"/>
                <w:szCs w:val="22"/>
              </w:rPr>
              <w:t xml:space="preserve">оэффициент </w:t>
            </w:r>
          </w:p>
        </w:tc>
      </w:tr>
      <w:tr w:rsidR="00CF76AD" w:rsidRPr="007F52C4" w:rsidTr="004226E9">
        <w:trPr>
          <w:trHeight w:val="285"/>
        </w:trPr>
        <w:tc>
          <w:tcPr>
            <w:tcW w:w="4786" w:type="dxa"/>
            <w:vMerge/>
          </w:tcPr>
          <w:p w:rsidR="00CF76AD" w:rsidRPr="007F52C4" w:rsidRDefault="00CF76AD" w:rsidP="004226E9">
            <w:pPr>
              <w:jc w:val="center"/>
              <w:rPr>
                <w:b/>
              </w:rPr>
            </w:pPr>
          </w:p>
        </w:tc>
        <w:tc>
          <w:tcPr>
            <w:tcW w:w="4961" w:type="dxa"/>
            <w:vMerge/>
          </w:tcPr>
          <w:p w:rsidR="00CF76AD" w:rsidRPr="007F52C4" w:rsidRDefault="00CF76AD" w:rsidP="004226E9">
            <w:pPr>
              <w:jc w:val="center"/>
              <w:rPr>
                <w:b/>
              </w:rPr>
            </w:pPr>
          </w:p>
        </w:tc>
      </w:tr>
      <w:tr w:rsidR="00CF76AD" w:rsidRPr="007F52C4" w:rsidTr="004226E9">
        <w:trPr>
          <w:trHeight w:val="285"/>
        </w:trPr>
        <w:tc>
          <w:tcPr>
            <w:tcW w:w="4786" w:type="dxa"/>
            <w:vMerge/>
          </w:tcPr>
          <w:p w:rsidR="00CF76AD" w:rsidRPr="007F52C4" w:rsidRDefault="00CF76AD" w:rsidP="004226E9">
            <w:pPr>
              <w:jc w:val="center"/>
              <w:rPr>
                <w:b/>
              </w:rPr>
            </w:pPr>
          </w:p>
        </w:tc>
        <w:tc>
          <w:tcPr>
            <w:tcW w:w="4961" w:type="dxa"/>
            <w:vMerge/>
            <w:textDirection w:val="btLr"/>
          </w:tcPr>
          <w:p w:rsidR="00CF76AD" w:rsidRPr="007F52C4" w:rsidRDefault="00CF76AD" w:rsidP="004226E9">
            <w:pPr>
              <w:ind w:left="113" w:right="113"/>
              <w:jc w:val="center"/>
              <w:rPr>
                <w:b/>
              </w:rPr>
            </w:pPr>
          </w:p>
        </w:tc>
      </w:tr>
      <w:tr w:rsidR="00CF76AD" w:rsidRPr="00D85CB8" w:rsidTr="004226E9">
        <w:tc>
          <w:tcPr>
            <w:tcW w:w="4786" w:type="dxa"/>
          </w:tcPr>
          <w:p w:rsidR="00CF76AD" w:rsidRDefault="00CF76AD" w:rsidP="004226E9">
            <w:pPr>
              <w:jc w:val="center"/>
              <w:rPr>
                <w:sz w:val="22"/>
                <w:szCs w:val="22"/>
              </w:rPr>
            </w:pPr>
            <w:r>
              <w:rPr>
                <w:sz w:val="22"/>
                <w:szCs w:val="22"/>
              </w:rPr>
              <w:t>Более или равно 100%</w:t>
            </w:r>
          </w:p>
          <w:p w:rsidR="00CF76AD" w:rsidRDefault="00CF76AD" w:rsidP="004226E9">
            <w:pPr>
              <w:jc w:val="center"/>
              <w:rPr>
                <w:sz w:val="22"/>
                <w:szCs w:val="22"/>
              </w:rPr>
            </w:pPr>
            <w:r>
              <w:rPr>
                <w:sz w:val="22"/>
                <w:szCs w:val="22"/>
              </w:rPr>
              <w:t>90% - 99,9%</w:t>
            </w:r>
          </w:p>
          <w:p w:rsidR="00CF76AD" w:rsidRDefault="00CF76AD" w:rsidP="004226E9">
            <w:pPr>
              <w:jc w:val="center"/>
              <w:rPr>
                <w:sz w:val="22"/>
                <w:szCs w:val="22"/>
              </w:rPr>
            </w:pPr>
            <w:r>
              <w:rPr>
                <w:sz w:val="22"/>
                <w:szCs w:val="22"/>
              </w:rPr>
              <w:t>80% - 89,9%</w:t>
            </w:r>
          </w:p>
          <w:p w:rsidR="00CF76AD" w:rsidRPr="0062344F" w:rsidRDefault="00CF76AD" w:rsidP="004226E9">
            <w:pPr>
              <w:jc w:val="center"/>
              <w:rPr>
                <w:sz w:val="22"/>
                <w:szCs w:val="22"/>
              </w:rPr>
            </w:pPr>
            <w:r>
              <w:rPr>
                <w:sz w:val="22"/>
                <w:szCs w:val="22"/>
              </w:rPr>
              <w:t>Менее 80%</w:t>
            </w:r>
          </w:p>
        </w:tc>
        <w:tc>
          <w:tcPr>
            <w:tcW w:w="4961" w:type="dxa"/>
          </w:tcPr>
          <w:p w:rsidR="00CF76AD" w:rsidRDefault="00CF76AD" w:rsidP="004226E9">
            <w:pPr>
              <w:jc w:val="center"/>
            </w:pPr>
            <w:r w:rsidRPr="008A79A9">
              <w:t>1</w:t>
            </w:r>
          </w:p>
          <w:p w:rsidR="00CF76AD" w:rsidRDefault="00CF76AD" w:rsidP="004226E9">
            <w:pPr>
              <w:jc w:val="center"/>
            </w:pPr>
            <w:r>
              <w:t>0,8</w:t>
            </w:r>
          </w:p>
          <w:p w:rsidR="00CF76AD" w:rsidRDefault="00CF76AD" w:rsidP="004226E9">
            <w:pPr>
              <w:jc w:val="center"/>
            </w:pPr>
            <w:r>
              <w:t>0,5</w:t>
            </w:r>
          </w:p>
          <w:p w:rsidR="00CF76AD" w:rsidRPr="008A79A9" w:rsidRDefault="00CF76AD" w:rsidP="004226E9">
            <w:pPr>
              <w:jc w:val="center"/>
            </w:pPr>
            <w:r>
              <w:t>0,3</w:t>
            </w:r>
          </w:p>
        </w:tc>
      </w:tr>
    </w:tbl>
    <w:p w:rsidR="00CF76AD" w:rsidRDefault="00CF76AD" w:rsidP="00E91F62">
      <w:pPr>
        <w:jc w:val="both"/>
        <w:rPr>
          <w:color w:val="000000"/>
          <w:sz w:val="22"/>
          <w:szCs w:val="22"/>
        </w:rPr>
      </w:pPr>
    </w:p>
    <w:p w:rsidR="009D7513" w:rsidRPr="00E91F62" w:rsidRDefault="00E91F62" w:rsidP="00E91F62">
      <w:pPr>
        <w:jc w:val="both"/>
        <w:rPr>
          <w:color w:val="000000"/>
          <w:sz w:val="22"/>
          <w:szCs w:val="22"/>
        </w:rPr>
      </w:pPr>
      <w:r w:rsidRPr="00E91F62">
        <w:rPr>
          <w:color w:val="000000"/>
          <w:sz w:val="22"/>
          <w:szCs w:val="22"/>
        </w:rPr>
        <w:t>Агентское вознаграждение</w:t>
      </w:r>
      <w:r>
        <w:rPr>
          <w:color w:val="000000"/>
          <w:sz w:val="22"/>
          <w:szCs w:val="22"/>
        </w:rPr>
        <w:t xml:space="preserve"> в соответствии с данным пунктом не подлежит выплате в случае, если от клиента имеются рекламации по исполнению Агентом Поручения в части сервисной поддержки Клиентов.</w:t>
      </w:r>
    </w:p>
    <w:p w:rsidR="000136C1" w:rsidRDefault="000136C1" w:rsidP="00423880">
      <w:pPr>
        <w:jc w:val="both"/>
        <w:rPr>
          <w:color w:val="000000"/>
          <w:sz w:val="22"/>
          <w:szCs w:val="22"/>
        </w:rPr>
      </w:pPr>
    </w:p>
    <w:tbl>
      <w:tblPr>
        <w:tblW w:w="10147" w:type="dxa"/>
        <w:tblLook w:val="01E0" w:firstRow="1" w:lastRow="1" w:firstColumn="1" w:lastColumn="1" w:noHBand="0" w:noVBand="0"/>
      </w:tblPr>
      <w:tblGrid>
        <w:gridCol w:w="5211"/>
        <w:gridCol w:w="4936"/>
      </w:tblGrid>
      <w:tr w:rsidR="000136C1" w:rsidRPr="00CC3F70" w:rsidTr="0041026F">
        <w:trPr>
          <w:trHeight w:val="2620"/>
        </w:trPr>
        <w:tc>
          <w:tcPr>
            <w:tcW w:w="5211" w:type="dxa"/>
          </w:tcPr>
          <w:p w:rsidR="000136C1" w:rsidRPr="00CC3F70" w:rsidRDefault="000136C1" w:rsidP="009817B7">
            <w:pPr>
              <w:spacing w:before="120"/>
              <w:rPr>
                <w:b/>
                <w:bCs/>
                <w:i/>
                <w:iCs/>
                <w:sz w:val="26"/>
                <w:szCs w:val="26"/>
              </w:rPr>
            </w:pPr>
            <w:r w:rsidRPr="00CC3F70">
              <w:rPr>
                <w:b/>
                <w:bCs/>
                <w:i/>
                <w:iCs/>
                <w:sz w:val="26"/>
                <w:szCs w:val="26"/>
              </w:rPr>
              <w:t>От имени Принципала:</w:t>
            </w:r>
          </w:p>
          <w:p w:rsidR="000136C1" w:rsidRPr="00E23AE1" w:rsidRDefault="000136C1" w:rsidP="009817B7">
            <w:pPr>
              <w:rPr>
                <w:i/>
                <w:color w:val="0070C0"/>
                <w:sz w:val="26"/>
                <w:szCs w:val="26"/>
              </w:rPr>
            </w:pPr>
            <w:r w:rsidRPr="00E23AE1">
              <w:rPr>
                <w:i/>
                <w:color w:val="0070C0"/>
                <w:sz w:val="26"/>
                <w:szCs w:val="26"/>
              </w:rPr>
              <w:t>Должность</w:t>
            </w:r>
          </w:p>
          <w:p w:rsidR="000136C1" w:rsidRPr="00CC3F70" w:rsidRDefault="000136C1" w:rsidP="009817B7">
            <w:pPr>
              <w:rPr>
                <w:i/>
                <w:sz w:val="26"/>
                <w:szCs w:val="26"/>
              </w:rPr>
            </w:pPr>
          </w:p>
          <w:p w:rsidR="000136C1" w:rsidRDefault="000136C1"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0136C1" w:rsidRPr="00CC3F70" w:rsidRDefault="000136C1" w:rsidP="009817B7">
            <w:pPr>
              <w:rPr>
                <w:i/>
                <w:sz w:val="26"/>
                <w:szCs w:val="26"/>
              </w:rPr>
            </w:pPr>
            <w:r w:rsidRPr="00CC3F70">
              <w:rPr>
                <w:i/>
                <w:sz w:val="26"/>
                <w:szCs w:val="26"/>
              </w:rPr>
              <w:t>М.П.</w:t>
            </w:r>
          </w:p>
          <w:p w:rsidR="000136C1" w:rsidRPr="00CC3F70" w:rsidRDefault="000136C1" w:rsidP="009817B7">
            <w:pPr>
              <w:spacing w:before="120"/>
              <w:rPr>
                <w:bCs/>
                <w:i/>
                <w:iCs/>
                <w:sz w:val="26"/>
                <w:szCs w:val="26"/>
              </w:rPr>
            </w:pPr>
            <w:r w:rsidRPr="00CC3F70">
              <w:rPr>
                <w:i/>
                <w:sz w:val="26"/>
                <w:szCs w:val="26"/>
              </w:rPr>
              <w:t>«_____» ___________________201_ г.</w:t>
            </w:r>
          </w:p>
        </w:tc>
        <w:tc>
          <w:tcPr>
            <w:tcW w:w="4936" w:type="dxa"/>
          </w:tcPr>
          <w:p w:rsidR="000136C1" w:rsidRPr="00CC3F70" w:rsidRDefault="000136C1" w:rsidP="009817B7">
            <w:pPr>
              <w:spacing w:before="120"/>
              <w:rPr>
                <w:b/>
                <w:i/>
                <w:iCs/>
                <w:sz w:val="26"/>
                <w:szCs w:val="26"/>
              </w:rPr>
            </w:pPr>
            <w:r w:rsidRPr="00CC3F70">
              <w:rPr>
                <w:b/>
                <w:i/>
                <w:iCs/>
                <w:sz w:val="26"/>
                <w:szCs w:val="26"/>
              </w:rPr>
              <w:t>От имени Агента:</w:t>
            </w:r>
          </w:p>
          <w:p w:rsidR="000136C1" w:rsidRPr="00E23AE1" w:rsidRDefault="000136C1" w:rsidP="009817B7">
            <w:pPr>
              <w:jc w:val="both"/>
              <w:rPr>
                <w:i/>
                <w:color w:val="0070C0"/>
                <w:sz w:val="26"/>
                <w:szCs w:val="26"/>
              </w:rPr>
            </w:pPr>
            <w:r w:rsidRPr="00E23AE1">
              <w:rPr>
                <w:i/>
                <w:color w:val="0070C0"/>
                <w:sz w:val="26"/>
                <w:szCs w:val="26"/>
              </w:rPr>
              <w:t>Должность</w:t>
            </w:r>
          </w:p>
          <w:p w:rsidR="000136C1" w:rsidRPr="00CC3F70" w:rsidRDefault="000136C1" w:rsidP="009817B7">
            <w:pPr>
              <w:jc w:val="both"/>
              <w:rPr>
                <w:i/>
                <w:sz w:val="26"/>
                <w:szCs w:val="26"/>
              </w:rPr>
            </w:pPr>
          </w:p>
          <w:p w:rsidR="000136C1" w:rsidRDefault="000136C1"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0136C1" w:rsidRPr="00CC3F70" w:rsidRDefault="000136C1" w:rsidP="009817B7">
            <w:pPr>
              <w:jc w:val="both"/>
              <w:rPr>
                <w:i/>
                <w:sz w:val="26"/>
                <w:szCs w:val="26"/>
              </w:rPr>
            </w:pPr>
            <w:r w:rsidRPr="00CC3F70">
              <w:rPr>
                <w:i/>
                <w:sz w:val="26"/>
                <w:szCs w:val="26"/>
              </w:rPr>
              <w:t>М.П.</w:t>
            </w:r>
          </w:p>
          <w:p w:rsidR="000136C1" w:rsidRPr="00CC3F70" w:rsidRDefault="000136C1" w:rsidP="009817B7">
            <w:pPr>
              <w:spacing w:before="120"/>
              <w:jc w:val="both"/>
              <w:rPr>
                <w:bCs/>
                <w:i/>
                <w:iCs/>
                <w:sz w:val="26"/>
                <w:szCs w:val="26"/>
              </w:rPr>
            </w:pPr>
            <w:r w:rsidRPr="00CC3F70">
              <w:rPr>
                <w:i/>
                <w:sz w:val="26"/>
                <w:szCs w:val="26"/>
              </w:rPr>
              <w:t>«_____» __________________201_ г.</w:t>
            </w:r>
          </w:p>
        </w:tc>
      </w:tr>
    </w:tbl>
    <w:p w:rsidR="00CF1345" w:rsidRDefault="00CF1345" w:rsidP="00CF1345">
      <w:pPr>
        <w:spacing w:after="200" w:line="276" w:lineRule="auto"/>
        <w:sectPr w:rsidR="00CF1345" w:rsidSect="000168C9">
          <w:footerReference w:type="even" r:id="rId8"/>
          <w:footerReference w:type="default" r:id="rId9"/>
          <w:pgSz w:w="11906" w:h="16838" w:code="9"/>
          <w:pgMar w:top="709" w:right="567" w:bottom="567"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2231C1" w:rsidRPr="003C1F15" w:rsidTr="0047312A">
        <w:trPr>
          <w:trHeight w:val="346"/>
        </w:trPr>
        <w:tc>
          <w:tcPr>
            <w:tcW w:w="3888" w:type="dxa"/>
          </w:tcPr>
          <w:p w:rsidR="002231C1" w:rsidRPr="003C1F15" w:rsidRDefault="002231C1" w:rsidP="0047312A">
            <w:pPr>
              <w:jc w:val="right"/>
              <w:rPr>
                <w:bCs/>
              </w:rPr>
            </w:pPr>
            <w:r w:rsidRPr="003C1F15">
              <w:rPr>
                <w:bCs/>
              </w:rPr>
              <w:lastRenderedPageBreak/>
              <w:t>Приложение №</w:t>
            </w:r>
            <w:r>
              <w:rPr>
                <w:bCs/>
              </w:rPr>
              <w:t>3</w:t>
            </w:r>
          </w:p>
        </w:tc>
      </w:tr>
      <w:tr w:rsidR="002231C1" w:rsidRPr="003C1F15" w:rsidTr="0047312A">
        <w:tc>
          <w:tcPr>
            <w:tcW w:w="3888" w:type="dxa"/>
          </w:tcPr>
          <w:p w:rsidR="002231C1" w:rsidRPr="003C1F15" w:rsidRDefault="002231C1" w:rsidP="0047312A">
            <w:pPr>
              <w:jc w:val="right"/>
              <w:rPr>
                <w:bCs/>
              </w:rPr>
            </w:pPr>
            <w:r w:rsidRPr="003C1F15">
              <w:rPr>
                <w:bCs/>
              </w:rPr>
              <w:t>к Агентскому договору</w:t>
            </w:r>
          </w:p>
          <w:p w:rsidR="002231C1" w:rsidRPr="003C1F15" w:rsidRDefault="002231C1" w:rsidP="0047312A">
            <w:pPr>
              <w:jc w:val="right"/>
              <w:rPr>
                <w:bCs/>
              </w:rPr>
            </w:pPr>
            <w:r w:rsidRPr="003C1F15">
              <w:rPr>
                <w:bCs/>
              </w:rPr>
              <w:t xml:space="preserve">№ </w:t>
            </w:r>
            <w:r>
              <w:rPr>
                <w:bCs/>
              </w:rPr>
              <w:t>__________________</w:t>
            </w:r>
            <w:r w:rsidRPr="003C1F15">
              <w:rPr>
                <w:bCs/>
              </w:rPr>
              <w:t xml:space="preserve"> </w:t>
            </w:r>
          </w:p>
          <w:p w:rsidR="002231C1" w:rsidRPr="003C1F15" w:rsidRDefault="002231C1" w:rsidP="0047312A">
            <w:pPr>
              <w:jc w:val="right"/>
              <w:rPr>
                <w:b/>
              </w:rPr>
            </w:pPr>
            <w:r w:rsidRPr="003C1F15">
              <w:rPr>
                <w:bCs/>
              </w:rPr>
              <w:t xml:space="preserve">от </w:t>
            </w:r>
            <w:r>
              <w:rPr>
                <w:bCs/>
              </w:rPr>
              <w:t>__________ 20__</w:t>
            </w:r>
            <w:r w:rsidRPr="003C1F15">
              <w:rPr>
                <w:bCs/>
              </w:rPr>
              <w:t xml:space="preserve"> г.</w:t>
            </w:r>
          </w:p>
        </w:tc>
      </w:tr>
    </w:tbl>
    <w:p w:rsidR="00CF1345" w:rsidRDefault="00CF1345" w:rsidP="00CF1345">
      <w:pPr>
        <w:rPr>
          <w:b/>
        </w:rPr>
      </w:pPr>
    </w:p>
    <w:p w:rsidR="00CF1345" w:rsidRDefault="00CF1345" w:rsidP="00CF1345">
      <w:pPr>
        <w:jc w:val="center"/>
        <w:rPr>
          <w:b/>
        </w:rPr>
      </w:pPr>
    </w:p>
    <w:p w:rsidR="00CF1345" w:rsidRDefault="00CF1345" w:rsidP="00CF1345">
      <w:pPr>
        <w:jc w:val="center"/>
        <w:rPr>
          <w:b/>
          <w:bCs/>
          <w:noProof/>
          <w:sz w:val="28"/>
          <w:szCs w:val="28"/>
        </w:rPr>
      </w:pPr>
      <w:r w:rsidRPr="002D0ECD">
        <w:rPr>
          <w:b/>
          <w:bCs/>
          <w:noProof/>
          <w:sz w:val="28"/>
          <w:szCs w:val="28"/>
        </w:rPr>
        <w:t>Регламент взаимодействия Сторон</w:t>
      </w:r>
    </w:p>
    <w:p w:rsidR="00A42B19" w:rsidRPr="00F92E41" w:rsidRDefault="00A42B19" w:rsidP="00F92E41">
      <w:pPr>
        <w:jc w:val="center"/>
        <w:rPr>
          <w:i/>
          <w:iCs/>
          <w:noProof/>
          <w:color w:val="0000FF"/>
        </w:rPr>
      </w:pPr>
      <w:r w:rsidRPr="004B7B19">
        <w:rPr>
          <w:i/>
          <w:iCs/>
          <w:noProof/>
          <w:color w:val="0000FF"/>
        </w:rPr>
        <w:t>(</w:t>
      </w:r>
      <w:r w:rsidR="006034E0">
        <w:rPr>
          <w:i/>
          <w:iCs/>
          <w:color w:val="0000FF"/>
          <w:sz w:val="22"/>
          <w:szCs w:val="22"/>
        </w:rPr>
        <w:t>формируется</w:t>
      </w:r>
      <w:r w:rsidR="004B7B19" w:rsidRPr="00F92E41">
        <w:rPr>
          <w:i/>
          <w:iCs/>
          <w:color w:val="0000FF"/>
          <w:sz w:val="22"/>
          <w:szCs w:val="22"/>
        </w:rPr>
        <w:t xml:space="preserve"> </w:t>
      </w:r>
      <w:r w:rsidR="002F6E74">
        <w:rPr>
          <w:i/>
          <w:iCs/>
          <w:color w:val="0000FF"/>
          <w:sz w:val="22"/>
          <w:szCs w:val="22"/>
        </w:rPr>
        <w:t xml:space="preserve">Сторонами </w:t>
      </w:r>
      <w:r w:rsidR="004B7B19" w:rsidRPr="00F92E41">
        <w:rPr>
          <w:i/>
          <w:iCs/>
          <w:color w:val="0000FF"/>
          <w:sz w:val="22"/>
          <w:szCs w:val="22"/>
        </w:rPr>
        <w:t xml:space="preserve">в </w:t>
      </w:r>
      <w:r w:rsidR="002F6E74">
        <w:rPr>
          <w:i/>
          <w:iCs/>
          <w:color w:val="0000FF"/>
          <w:sz w:val="22"/>
          <w:szCs w:val="22"/>
        </w:rPr>
        <w:t>соответствии с договоренностью</w:t>
      </w:r>
      <w:r w:rsidR="004B7B19" w:rsidRPr="00F92E41">
        <w:rPr>
          <w:i/>
          <w:iCs/>
          <w:color w:val="0000FF"/>
          <w:sz w:val="22"/>
          <w:szCs w:val="22"/>
        </w:rPr>
        <w:t xml:space="preserve"> </w:t>
      </w:r>
      <w:r w:rsidR="002116A6" w:rsidRPr="00F92E41">
        <w:rPr>
          <w:i/>
          <w:iCs/>
          <w:color w:val="0000FF"/>
          <w:sz w:val="22"/>
          <w:szCs w:val="22"/>
        </w:rPr>
        <w:t xml:space="preserve">в части </w:t>
      </w:r>
      <w:r w:rsidR="004B7B19" w:rsidRPr="00F92E41">
        <w:rPr>
          <w:i/>
          <w:iCs/>
          <w:color w:val="0000FF"/>
          <w:sz w:val="22"/>
          <w:szCs w:val="22"/>
        </w:rPr>
        <w:t>порядк</w:t>
      </w:r>
      <w:r w:rsidR="002116A6" w:rsidRPr="00F92E41">
        <w:rPr>
          <w:i/>
          <w:iCs/>
          <w:color w:val="0000FF"/>
          <w:sz w:val="22"/>
          <w:szCs w:val="22"/>
        </w:rPr>
        <w:t>а</w:t>
      </w:r>
      <w:r w:rsidR="004B7B19" w:rsidRPr="00F92E41">
        <w:rPr>
          <w:i/>
          <w:iCs/>
          <w:color w:val="0000FF"/>
          <w:sz w:val="22"/>
          <w:szCs w:val="22"/>
        </w:rPr>
        <w:t xml:space="preserve"> взаимодействи</w:t>
      </w:r>
      <w:r w:rsidR="00534EA2" w:rsidRPr="00F92E41">
        <w:rPr>
          <w:i/>
          <w:iCs/>
          <w:color w:val="0000FF"/>
          <w:sz w:val="22"/>
          <w:szCs w:val="22"/>
        </w:rPr>
        <w:t>я</w:t>
      </w:r>
      <w:r w:rsidR="00F92E41" w:rsidRPr="00F92E41">
        <w:rPr>
          <w:i/>
          <w:iCs/>
          <w:color w:val="0000FF"/>
          <w:sz w:val="22"/>
          <w:szCs w:val="22"/>
        </w:rPr>
        <w:t xml:space="preserve"> и содержит</w:t>
      </w:r>
      <w:r w:rsidR="00F92E41" w:rsidRPr="00F92E41">
        <w:rPr>
          <w:bCs/>
          <w:i/>
          <w:iCs/>
          <w:color w:val="0000FF"/>
          <w:sz w:val="22"/>
          <w:szCs w:val="22"/>
        </w:rPr>
        <w:t xml:space="preserve"> порядок обеспечения Агента информационными материалами, </w:t>
      </w:r>
      <w:r w:rsidR="00F92E41">
        <w:rPr>
          <w:bCs/>
          <w:i/>
          <w:iCs/>
          <w:color w:val="0000FF"/>
          <w:sz w:val="22"/>
          <w:szCs w:val="22"/>
        </w:rPr>
        <w:t>п</w:t>
      </w:r>
      <w:r w:rsidR="00F92E41" w:rsidRPr="00F92E41">
        <w:rPr>
          <w:bCs/>
          <w:i/>
          <w:iCs/>
          <w:color w:val="0000FF"/>
          <w:sz w:val="22"/>
          <w:szCs w:val="22"/>
        </w:rPr>
        <w:t xml:space="preserve">орядок информирования Клиентов об Услуге Агентом, </w:t>
      </w:r>
      <w:r w:rsidR="00F92E41">
        <w:rPr>
          <w:bCs/>
          <w:i/>
          <w:iCs/>
          <w:color w:val="0000FF"/>
          <w:sz w:val="22"/>
          <w:szCs w:val="22"/>
        </w:rPr>
        <w:t>п</w:t>
      </w:r>
      <w:r w:rsidR="00F92E41" w:rsidRPr="00F92E41">
        <w:rPr>
          <w:bCs/>
          <w:i/>
          <w:iCs/>
          <w:color w:val="0000FF"/>
          <w:sz w:val="22"/>
          <w:szCs w:val="22"/>
        </w:rPr>
        <w:t>орядок организации работ при исполнении поручений Агентом</w:t>
      </w:r>
      <w:r w:rsidRPr="00F92E41">
        <w:rPr>
          <w:i/>
          <w:iCs/>
          <w:noProof/>
          <w:color w:val="0000FF"/>
        </w:rPr>
        <w:t>)</w:t>
      </w:r>
    </w:p>
    <w:p w:rsidR="00F92E41" w:rsidRDefault="00F92E41"/>
    <w:p w:rsidR="003564AD" w:rsidRDefault="003564AD" w:rsidP="001A4036">
      <w:pPr>
        <w:jc w:val="both"/>
        <w:outlineLvl w:val="0"/>
        <w:sectPr w:rsidR="003564AD" w:rsidSect="002E780E">
          <w:footerReference w:type="even" r:id="rId10"/>
          <w:footerReference w:type="default" r:id="rId11"/>
          <w:pgSz w:w="11906" w:h="16838" w:code="9"/>
          <w:pgMar w:top="1134" w:right="567" w:bottom="1134" w:left="1701" w:header="709" w:footer="573" w:gutter="0"/>
          <w:cols w:space="708"/>
          <w:titlePg/>
          <w:docGrid w:linePitch="360"/>
        </w:sectPr>
      </w:pPr>
    </w:p>
    <w:p w:rsidR="003564AD" w:rsidRDefault="003564AD" w:rsidP="001A4036">
      <w:pPr>
        <w:jc w:val="both"/>
        <w:outlineLvl w:val="0"/>
      </w:pPr>
    </w:p>
    <w:p w:rsidR="00201D3E" w:rsidRDefault="00201D3E" w:rsidP="001A4036">
      <w:pPr>
        <w:jc w:val="both"/>
        <w:outlineLvl w:val="0"/>
      </w:pPr>
    </w:p>
    <w:tbl>
      <w:tblPr>
        <w:tblW w:w="0" w:type="auto"/>
        <w:tblInd w:w="6408" w:type="dxa"/>
        <w:tblLook w:val="01E0" w:firstRow="1" w:lastRow="1" w:firstColumn="1" w:lastColumn="1" w:noHBand="0" w:noVBand="0"/>
      </w:tblPr>
      <w:tblGrid>
        <w:gridCol w:w="3230"/>
      </w:tblGrid>
      <w:tr w:rsidR="00201D3E" w:rsidRPr="003C1F15" w:rsidTr="00355DFD">
        <w:trPr>
          <w:trHeight w:val="346"/>
        </w:trPr>
        <w:tc>
          <w:tcPr>
            <w:tcW w:w="3888" w:type="dxa"/>
          </w:tcPr>
          <w:p w:rsidR="00201D3E" w:rsidRPr="003C1F15" w:rsidRDefault="00201D3E" w:rsidP="00355DFD">
            <w:pPr>
              <w:jc w:val="right"/>
              <w:rPr>
                <w:bCs/>
              </w:rPr>
            </w:pPr>
            <w:r w:rsidRPr="003C1F15">
              <w:rPr>
                <w:bCs/>
              </w:rPr>
              <w:t>Приложение №</w:t>
            </w:r>
            <w:r w:rsidR="00306349">
              <w:rPr>
                <w:bCs/>
              </w:rPr>
              <w:t>4</w:t>
            </w:r>
          </w:p>
        </w:tc>
      </w:tr>
      <w:tr w:rsidR="00201D3E" w:rsidRPr="003C1F15" w:rsidTr="00355DFD">
        <w:tc>
          <w:tcPr>
            <w:tcW w:w="3888" w:type="dxa"/>
          </w:tcPr>
          <w:p w:rsidR="00201D3E" w:rsidRPr="003C1F15" w:rsidRDefault="00201D3E" w:rsidP="00355DFD">
            <w:pPr>
              <w:jc w:val="right"/>
              <w:rPr>
                <w:bCs/>
              </w:rPr>
            </w:pPr>
            <w:r w:rsidRPr="003C1F15">
              <w:rPr>
                <w:bCs/>
              </w:rPr>
              <w:t>к Агентскому договору</w:t>
            </w:r>
          </w:p>
          <w:p w:rsidR="00201D3E" w:rsidRPr="003C1F15" w:rsidRDefault="00201D3E" w:rsidP="00355DFD">
            <w:pPr>
              <w:jc w:val="right"/>
              <w:rPr>
                <w:bCs/>
              </w:rPr>
            </w:pPr>
            <w:r w:rsidRPr="003C1F15">
              <w:rPr>
                <w:bCs/>
              </w:rPr>
              <w:t xml:space="preserve">№ </w:t>
            </w:r>
            <w:r>
              <w:rPr>
                <w:bCs/>
              </w:rPr>
              <w:t>__________________</w:t>
            </w:r>
            <w:r w:rsidRPr="003C1F15">
              <w:rPr>
                <w:bCs/>
              </w:rPr>
              <w:t xml:space="preserve"> </w:t>
            </w:r>
          </w:p>
          <w:p w:rsidR="00201D3E" w:rsidRPr="003C1F15" w:rsidRDefault="00201D3E" w:rsidP="00355DFD">
            <w:pPr>
              <w:jc w:val="right"/>
              <w:rPr>
                <w:b/>
              </w:rPr>
            </w:pPr>
            <w:r w:rsidRPr="003C1F15">
              <w:rPr>
                <w:bCs/>
              </w:rPr>
              <w:t xml:space="preserve">от </w:t>
            </w:r>
            <w:r>
              <w:rPr>
                <w:bCs/>
              </w:rPr>
              <w:t>__________ 20__</w:t>
            </w:r>
            <w:r w:rsidRPr="003C1F15">
              <w:rPr>
                <w:bCs/>
              </w:rPr>
              <w:t xml:space="preserve"> г.</w:t>
            </w:r>
          </w:p>
        </w:tc>
      </w:tr>
    </w:tbl>
    <w:p w:rsidR="00201D3E" w:rsidRDefault="00201D3E" w:rsidP="00201D3E">
      <w:pPr>
        <w:jc w:val="center"/>
        <w:rPr>
          <w:b/>
        </w:rPr>
      </w:pPr>
    </w:p>
    <w:p w:rsidR="00C97E51" w:rsidRDefault="00C97E51" w:rsidP="00C97E51">
      <w:pPr>
        <w:jc w:val="center"/>
        <w:rPr>
          <w:b/>
        </w:rPr>
      </w:pPr>
      <w:r>
        <w:rPr>
          <w:b/>
        </w:rPr>
        <w:t>Форма Реестра передачи документов Принципалу</w:t>
      </w:r>
    </w:p>
    <w:p w:rsidR="00F36CA5" w:rsidRDefault="00F36CA5" w:rsidP="00F36CA5">
      <w:pPr>
        <w:jc w:val="center"/>
        <w:rPr>
          <w:b/>
        </w:rPr>
      </w:pPr>
    </w:p>
    <w:p w:rsidR="00F36CA5" w:rsidRDefault="00C97E51" w:rsidP="00C97E51">
      <w:pPr>
        <w:jc w:val="center"/>
        <w:rPr>
          <w:b/>
        </w:rPr>
      </w:pPr>
      <w:r>
        <w:rPr>
          <w:b/>
        </w:rPr>
        <w:t>Р</w:t>
      </w:r>
      <w:r w:rsidR="00F36CA5">
        <w:rPr>
          <w:b/>
        </w:rPr>
        <w:t>еестр передачи документов Принципалу</w:t>
      </w:r>
    </w:p>
    <w:p w:rsidR="00F36CA5" w:rsidRPr="00E1674D" w:rsidRDefault="00F36CA5" w:rsidP="00F36CA5">
      <w:pPr>
        <w:ind w:left="540" w:right="-595"/>
      </w:pPr>
    </w:p>
    <w:p w:rsidR="00F36CA5" w:rsidRPr="00A7653C" w:rsidRDefault="00CE5ED3" w:rsidP="00B6548E">
      <w:pPr>
        <w:pStyle w:val="Iauiue"/>
        <w:suppressAutoHyphens/>
        <w:spacing w:before="240" w:after="240"/>
        <w:jc w:val="both"/>
      </w:pPr>
      <w:r>
        <w:rPr>
          <w:b/>
          <w:bCs/>
        </w:rPr>
        <w:t>Форма</w:t>
      </w:r>
      <w:r w:rsidR="00F36CA5" w:rsidRPr="00D95C40">
        <w:rPr>
          <w:b/>
          <w:bCs/>
        </w:rPr>
        <w:t xml:space="preserve"> </w:t>
      </w:r>
      <w:r w:rsidR="00F36CA5">
        <w:rPr>
          <w:b/>
          <w:bCs/>
        </w:rPr>
        <w:t>1</w:t>
      </w:r>
      <w:r w:rsidR="00F36CA5" w:rsidRPr="00D95C40">
        <w:rPr>
          <w:b/>
          <w:bCs/>
        </w:rPr>
        <w:t xml:space="preserve"> - </w:t>
      </w:r>
      <w:r w:rsidR="00F36CA5" w:rsidRPr="00410F30">
        <w:rPr>
          <w:b/>
          <w:bCs/>
        </w:rPr>
        <w:t>Реестр</w:t>
      </w:r>
      <w:r w:rsidR="00F36CA5" w:rsidRPr="00410F30">
        <w:t xml:space="preserve"> оформленных Заявлений</w:t>
      </w:r>
      <w:r w:rsidR="00F36CA5">
        <w:t xml:space="preserve"> о намерении заключить договор на предоставление услуги </w:t>
      </w:r>
      <w:r w:rsidR="00734769">
        <w:t>«</w:t>
      </w:r>
      <w:r w:rsidR="002E4BA4" w:rsidRPr="00A7653C">
        <w:rPr>
          <w:i/>
          <w:iCs/>
        </w:rPr>
        <w:t>наименование У</w:t>
      </w:r>
      <w:r w:rsidR="00D12808" w:rsidRPr="00A7653C">
        <w:rPr>
          <w:i/>
          <w:iCs/>
        </w:rPr>
        <w:t>слуг</w:t>
      </w:r>
      <w:r w:rsidR="00D72D0F" w:rsidRPr="00A7653C">
        <w:rPr>
          <w:i/>
          <w:iCs/>
        </w:rPr>
        <w:t>и</w:t>
      </w:r>
      <w:r w:rsidR="002E4BA4" w:rsidRPr="00A7653C">
        <w:rPr>
          <w:i/>
          <w:iCs/>
        </w:rPr>
        <w:t>/</w:t>
      </w:r>
      <w:proofErr w:type="gramStart"/>
      <w:r w:rsidR="002E4BA4" w:rsidRPr="00A7653C">
        <w:rPr>
          <w:i/>
          <w:iCs/>
        </w:rPr>
        <w:t>У</w:t>
      </w:r>
      <w:r w:rsidR="00FA0CC0" w:rsidRPr="00A7653C">
        <w:rPr>
          <w:i/>
          <w:iCs/>
        </w:rPr>
        <w:t>слуг</w:t>
      </w:r>
      <w:r w:rsidR="000E1DE9" w:rsidRPr="00A7653C">
        <w:t>»</w:t>
      </w:r>
      <w:r w:rsidR="002E4BA4" w:rsidRPr="00A7653C">
        <w:t>*</w:t>
      </w:r>
      <w:proofErr w:type="gramEnd"/>
      <w:ins w:id="39" w:author="Сеськина Елена Петровна" w:date="2017-02-16T12:08:00Z">
        <w:r w:rsidR="002C510D">
          <w:t>.</w:t>
        </w:r>
      </w:ins>
    </w:p>
    <w:p w:rsidR="00F36CA5" w:rsidRDefault="00DA6557" w:rsidP="00F36CA5">
      <w:pPr>
        <w:suppressAutoHyphens/>
        <w:ind w:firstLine="720"/>
        <w:jc w:val="both"/>
      </w:pPr>
      <w:r>
        <w:rPr>
          <w:b/>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64135</wp:posOffset>
                </wp:positionV>
                <wp:extent cx="5600700" cy="2628900"/>
                <wp:effectExtent l="13335" t="0" r="5715" b="0"/>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left:0;text-align:left;margin-left:9pt;margin-top:5.05pt;width:441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" filled="f" stroked="f">
                <o:lock v:ext="edit" shapetype="t"/>
                <v:textbox style="mso-fit-shape-to-text:t">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F36CA5">
        <w:t xml:space="preserve">В Отчетном </w:t>
      </w:r>
      <w:r w:rsidR="00F36CA5" w:rsidRPr="00D95C40">
        <w:t>период</w:t>
      </w:r>
      <w:r w:rsidR="00F36CA5">
        <w:t>е</w:t>
      </w:r>
      <w:r w:rsidR="00F36CA5" w:rsidRPr="00D95C40">
        <w:t>: с «___» __________ 20__ г. по «___» __________ 20__ г.</w:t>
      </w:r>
      <w:r w:rsidR="00F36CA5">
        <w:t xml:space="preserve"> принято: _______ (</w:t>
      </w:r>
      <w:r w:rsidR="00F36CA5" w:rsidRPr="007532AB">
        <w:rPr>
          <w:i/>
          <w:iCs/>
        </w:rPr>
        <w:t>сумма</w:t>
      </w:r>
      <w:r w:rsidR="00F36CA5">
        <w:t xml:space="preserve"> </w:t>
      </w:r>
      <w:r w:rsidR="00F36CA5" w:rsidRPr="007532AB">
        <w:rPr>
          <w:i/>
          <w:iCs/>
        </w:rPr>
        <w:t>прописью</w:t>
      </w:r>
      <w:r w:rsidR="00F36CA5">
        <w:t xml:space="preserve">) шт. </w:t>
      </w:r>
      <w:r w:rsidR="000E1DE9">
        <w:t xml:space="preserve">оригиналов </w:t>
      </w:r>
      <w:r w:rsidR="00F36CA5">
        <w:t>Заявлений.</w:t>
      </w:r>
    </w:p>
    <w:p w:rsidR="00F36CA5" w:rsidRDefault="00F36CA5" w:rsidP="00F36CA5">
      <w:pPr>
        <w:suppressAutoHyphens/>
        <w:ind w:firstLine="720"/>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276"/>
        <w:gridCol w:w="1275"/>
        <w:gridCol w:w="1560"/>
        <w:gridCol w:w="1275"/>
        <w:gridCol w:w="1985"/>
      </w:tblGrid>
      <w:tr w:rsidR="00432F01" w:rsidRPr="00D95C40" w:rsidTr="00F551B8">
        <w:tc>
          <w:tcPr>
            <w:tcW w:w="360" w:type="dxa"/>
            <w:vAlign w:val="center"/>
          </w:tcPr>
          <w:p w:rsidR="00432F01" w:rsidRPr="00432F01" w:rsidRDefault="00432F01" w:rsidP="00FB4E0D">
            <w:pPr>
              <w:suppressAutoHyphens/>
              <w:spacing w:after="60"/>
              <w:jc w:val="both"/>
              <w:rPr>
                <w:b/>
                <w:bCs/>
                <w:sz w:val="20"/>
                <w:szCs w:val="20"/>
              </w:rPr>
            </w:pPr>
            <w:r w:rsidRPr="00432F01">
              <w:rPr>
                <w:b/>
                <w:bCs/>
                <w:sz w:val="20"/>
                <w:szCs w:val="20"/>
              </w:rPr>
              <w:t>№</w:t>
            </w:r>
          </w:p>
        </w:tc>
        <w:tc>
          <w:tcPr>
            <w:tcW w:w="1058" w:type="dxa"/>
            <w:vAlign w:val="center"/>
          </w:tcPr>
          <w:p w:rsidR="00432F01" w:rsidRPr="00432F01" w:rsidRDefault="00432F01" w:rsidP="00FB4E0D">
            <w:pPr>
              <w:suppressAutoHyphens/>
              <w:spacing w:after="60"/>
              <w:jc w:val="center"/>
              <w:rPr>
                <w:b/>
                <w:bCs/>
                <w:sz w:val="20"/>
                <w:szCs w:val="20"/>
              </w:rPr>
            </w:pPr>
            <w:r w:rsidRPr="00432F01">
              <w:rPr>
                <w:b/>
                <w:bCs/>
                <w:sz w:val="20"/>
                <w:szCs w:val="20"/>
              </w:rPr>
              <w:t>ФИО Клиента</w:t>
            </w:r>
          </w:p>
        </w:tc>
        <w:tc>
          <w:tcPr>
            <w:tcW w:w="1134" w:type="dxa"/>
            <w:vAlign w:val="center"/>
          </w:tcPr>
          <w:p w:rsidR="00432F01" w:rsidRPr="00432F01" w:rsidRDefault="00432F01" w:rsidP="00FB4E0D">
            <w:pPr>
              <w:suppressAutoHyphens/>
              <w:spacing w:after="60"/>
              <w:jc w:val="center"/>
              <w:rPr>
                <w:b/>
                <w:bCs/>
                <w:sz w:val="20"/>
                <w:szCs w:val="20"/>
              </w:rPr>
            </w:pPr>
            <w:r w:rsidRPr="00432F01">
              <w:rPr>
                <w:b/>
                <w:bCs/>
                <w:sz w:val="20"/>
                <w:szCs w:val="20"/>
              </w:rPr>
              <w:t>Адрес предоставления услуги</w:t>
            </w:r>
          </w:p>
        </w:tc>
        <w:tc>
          <w:tcPr>
            <w:tcW w:w="1276" w:type="dxa"/>
            <w:vAlign w:val="center"/>
          </w:tcPr>
          <w:p w:rsidR="00432F01" w:rsidRPr="00432F01" w:rsidRDefault="00432F01" w:rsidP="00FB4E0D">
            <w:pPr>
              <w:suppressAutoHyphens/>
              <w:spacing w:after="60"/>
              <w:jc w:val="center"/>
              <w:rPr>
                <w:b/>
                <w:bCs/>
                <w:sz w:val="20"/>
                <w:szCs w:val="20"/>
              </w:rPr>
            </w:pPr>
            <w:r w:rsidRPr="00432F01">
              <w:rPr>
                <w:b/>
                <w:bCs/>
                <w:sz w:val="20"/>
                <w:szCs w:val="20"/>
              </w:rPr>
              <w:t xml:space="preserve">№ </w:t>
            </w:r>
            <w:r w:rsidR="00AE4BC0">
              <w:rPr>
                <w:b/>
                <w:bCs/>
                <w:sz w:val="20"/>
                <w:szCs w:val="20"/>
              </w:rPr>
              <w:t>Заявления</w:t>
            </w:r>
          </w:p>
        </w:tc>
        <w:tc>
          <w:tcPr>
            <w:tcW w:w="1275" w:type="dxa"/>
            <w:vAlign w:val="center"/>
          </w:tcPr>
          <w:p w:rsidR="00432F01" w:rsidRPr="00432F01" w:rsidRDefault="00432F01" w:rsidP="00FB4E0D">
            <w:pPr>
              <w:suppressAutoHyphens/>
              <w:spacing w:after="60"/>
              <w:jc w:val="center"/>
              <w:rPr>
                <w:b/>
                <w:bCs/>
                <w:sz w:val="20"/>
                <w:szCs w:val="20"/>
              </w:rPr>
            </w:pPr>
            <w:r w:rsidRPr="00432F01">
              <w:rPr>
                <w:b/>
                <w:bCs/>
                <w:sz w:val="20"/>
                <w:szCs w:val="20"/>
              </w:rPr>
              <w:t xml:space="preserve">Дата </w:t>
            </w:r>
            <w:r w:rsidR="000B5F64">
              <w:rPr>
                <w:b/>
                <w:bCs/>
                <w:sz w:val="20"/>
                <w:szCs w:val="20"/>
              </w:rPr>
              <w:t>принятия Заявления</w:t>
            </w:r>
          </w:p>
        </w:tc>
        <w:tc>
          <w:tcPr>
            <w:tcW w:w="1560" w:type="dxa"/>
            <w:vAlign w:val="center"/>
          </w:tcPr>
          <w:p w:rsidR="00432F01" w:rsidRPr="00432F01" w:rsidRDefault="00432F01" w:rsidP="00FB4E0D">
            <w:pPr>
              <w:suppressAutoHyphens/>
              <w:spacing w:after="60"/>
              <w:jc w:val="center"/>
              <w:rPr>
                <w:b/>
                <w:bCs/>
                <w:sz w:val="20"/>
                <w:szCs w:val="20"/>
              </w:rPr>
            </w:pPr>
            <w:r w:rsidRPr="00432F01">
              <w:rPr>
                <w:b/>
                <w:bCs/>
                <w:sz w:val="20"/>
                <w:szCs w:val="20"/>
              </w:rPr>
              <w:t>Абонентский номер</w:t>
            </w:r>
            <w:r w:rsidR="00EA580C">
              <w:rPr>
                <w:b/>
                <w:bCs/>
                <w:sz w:val="20"/>
                <w:szCs w:val="20"/>
              </w:rPr>
              <w:t>**</w:t>
            </w:r>
            <w:r w:rsidRPr="00432F01">
              <w:rPr>
                <w:b/>
                <w:bCs/>
                <w:sz w:val="20"/>
                <w:szCs w:val="20"/>
              </w:rPr>
              <w:t xml:space="preserve"> </w:t>
            </w:r>
          </w:p>
        </w:tc>
        <w:tc>
          <w:tcPr>
            <w:tcW w:w="1275" w:type="dxa"/>
            <w:vAlign w:val="center"/>
          </w:tcPr>
          <w:p w:rsidR="00432F01" w:rsidRPr="00432F01" w:rsidRDefault="00432F01" w:rsidP="00FB4E0D">
            <w:pPr>
              <w:suppressAutoHyphens/>
              <w:spacing w:after="60"/>
              <w:jc w:val="center"/>
              <w:rPr>
                <w:b/>
                <w:bCs/>
                <w:sz w:val="20"/>
                <w:szCs w:val="20"/>
              </w:rPr>
            </w:pPr>
            <w:r w:rsidRPr="00432F01">
              <w:rPr>
                <w:b/>
                <w:bCs/>
                <w:sz w:val="20"/>
                <w:szCs w:val="20"/>
              </w:rPr>
              <w:t>Наименование тарифного плана</w:t>
            </w:r>
          </w:p>
        </w:tc>
        <w:tc>
          <w:tcPr>
            <w:tcW w:w="1985" w:type="dxa"/>
            <w:vAlign w:val="center"/>
          </w:tcPr>
          <w:p w:rsidR="00432F01" w:rsidRPr="00432F01" w:rsidRDefault="00432F01" w:rsidP="00FB4E0D">
            <w:pPr>
              <w:suppressAutoHyphens/>
              <w:spacing w:after="60"/>
              <w:jc w:val="center"/>
              <w:rPr>
                <w:b/>
                <w:bCs/>
                <w:sz w:val="20"/>
                <w:szCs w:val="20"/>
              </w:rPr>
            </w:pPr>
            <w:r w:rsidRPr="00432F01">
              <w:rPr>
                <w:b/>
                <w:bCs/>
                <w:sz w:val="20"/>
                <w:szCs w:val="20"/>
              </w:rPr>
              <w:t>Идентификатор*</w:t>
            </w:r>
            <w:r w:rsidR="002E4BA4">
              <w:rPr>
                <w:b/>
                <w:bCs/>
                <w:sz w:val="20"/>
                <w:szCs w:val="20"/>
              </w:rPr>
              <w:t>*</w:t>
            </w:r>
            <w:r w:rsidR="00EA580C">
              <w:rPr>
                <w:b/>
                <w:bCs/>
                <w:sz w:val="20"/>
                <w:szCs w:val="20"/>
              </w:rPr>
              <w:t>*</w:t>
            </w:r>
          </w:p>
        </w:tc>
      </w:tr>
      <w:tr w:rsidR="00934857" w:rsidRPr="00D95C40" w:rsidTr="00F551B8">
        <w:tc>
          <w:tcPr>
            <w:tcW w:w="360" w:type="dxa"/>
          </w:tcPr>
          <w:p w:rsidR="00934857" w:rsidRPr="00D95C40" w:rsidRDefault="00934857" w:rsidP="00677049">
            <w:pPr>
              <w:suppressAutoHyphens/>
              <w:spacing w:after="60"/>
              <w:jc w:val="both"/>
              <w:rPr>
                <w:b/>
                <w:bCs/>
              </w:rPr>
            </w:pPr>
            <w:r w:rsidRPr="00D95C40">
              <w:rPr>
                <w:b/>
                <w:bCs/>
                <w:sz w:val="22"/>
                <w:szCs w:val="22"/>
              </w:rPr>
              <w:t>1</w:t>
            </w:r>
          </w:p>
        </w:tc>
        <w:tc>
          <w:tcPr>
            <w:tcW w:w="1058" w:type="dxa"/>
          </w:tcPr>
          <w:p w:rsidR="00934857" w:rsidRPr="00D95C40" w:rsidRDefault="00934857" w:rsidP="00677049">
            <w:pPr>
              <w:suppressAutoHyphens/>
              <w:spacing w:after="60"/>
              <w:jc w:val="both"/>
              <w:rPr>
                <w:b/>
                <w:bCs/>
              </w:rPr>
            </w:pPr>
          </w:p>
        </w:tc>
        <w:tc>
          <w:tcPr>
            <w:tcW w:w="1134" w:type="dxa"/>
          </w:tcPr>
          <w:p w:rsidR="00934857" w:rsidRPr="00D95C40" w:rsidRDefault="00934857" w:rsidP="00677049">
            <w:pPr>
              <w:suppressAutoHyphens/>
              <w:spacing w:after="60"/>
              <w:jc w:val="both"/>
              <w:rPr>
                <w:b/>
                <w:bCs/>
              </w:rPr>
            </w:pPr>
          </w:p>
        </w:tc>
        <w:tc>
          <w:tcPr>
            <w:tcW w:w="1276"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560"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985" w:type="dxa"/>
          </w:tcPr>
          <w:p w:rsidR="00934857" w:rsidRPr="00D95C40" w:rsidRDefault="00934857" w:rsidP="00677049">
            <w:pPr>
              <w:suppressAutoHyphens/>
              <w:spacing w:after="60"/>
              <w:jc w:val="both"/>
              <w:rPr>
                <w:b/>
                <w:bCs/>
              </w:rPr>
            </w:pPr>
          </w:p>
        </w:tc>
      </w:tr>
      <w:tr w:rsidR="00934857" w:rsidRPr="00D95C40" w:rsidTr="00F551B8">
        <w:tc>
          <w:tcPr>
            <w:tcW w:w="360" w:type="dxa"/>
          </w:tcPr>
          <w:p w:rsidR="00934857" w:rsidRPr="00D95C40" w:rsidRDefault="00934857" w:rsidP="00677049">
            <w:pPr>
              <w:suppressAutoHyphens/>
              <w:spacing w:after="60"/>
              <w:jc w:val="both"/>
              <w:rPr>
                <w:b/>
                <w:bCs/>
              </w:rPr>
            </w:pPr>
            <w:r w:rsidRPr="00D95C40">
              <w:rPr>
                <w:b/>
                <w:bCs/>
                <w:sz w:val="22"/>
                <w:szCs w:val="22"/>
              </w:rPr>
              <w:t>2</w:t>
            </w:r>
          </w:p>
        </w:tc>
        <w:tc>
          <w:tcPr>
            <w:tcW w:w="1058" w:type="dxa"/>
          </w:tcPr>
          <w:p w:rsidR="00934857" w:rsidRPr="00D95C40" w:rsidRDefault="00934857" w:rsidP="00677049">
            <w:pPr>
              <w:suppressAutoHyphens/>
              <w:spacing w:after="60"/>
              <w:jc w:val="both"/>
              <w:rPr>
                <w:b/>
                <w:bCs/>
              </w:rPr>
            </w:pPr>
          </w:p>
        </w:tc>
        <w:tc>
          <w:tcPr>
            <w:tcW w:w="1134" w:type="dxa"/>
          </w:tcPr>
          <w:p w:rsidR="00934857" w:rsidRPr="00D95C40" w:rsidRDefault="00934857" w:rsidP="00677049">
            <w:pPr>
              <w:suppressAutoHyphens/>
              <w:spacing w:after="60"/>
              <w:jc w:val="both"/>
              <w:rPr>
                <w:b/>
                <w:bCs/>
              </w:rPr>
            </w:pPr>
          </w:p>
        </w:tc>
        <w:tc>
          <w:tcPr>
            <w:tcW w:w="1276"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560"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985" w:type="dxa"/>
          </w:tcPr>
          <w:p w:rsidR="00934857" w:rsidRPr="00D95C40" w:rsidRDefault="00934857" w:rsidP="00677049">
            <w:pPr>
              <w:suppressAutoHyphens/>
              <w:spacing w:after="60"/>
              <w:jc w:val="both"/>
              <w:rPr>
                <w:b/>
                <w:bCs/>
              </w:rPr>
            </w:pPr>
          </w:p>
        </w:tc>
      </w:tr>
      <w:tr w:rsidR="00934857" w:rsidRPr="00D95C40" w:rsidTr="00F551B8">
        <w:tc>
          <w:tcPr>
            <w:tcW w:w="360" w:type="dxa"/>
          </w:tcPr>
          <w:p w:rsidR="00934857" w:rsidRPr="00D95C40" w:rsidRDefault="00934857" w:rsidP="00677049">
            <w:pPr>
              <w:suppressAutoHyphens/>
              <w:spacing w:after="60"/>
              <w:jc w:val="both"/>
              <w:rPr>
                <w:b/>
                <w:bCs/>
              </w:rPr>
            </w:pPr>
            <w:r>
              <w:rPr>
                <w:b/>
                <w:bCs/>
                <w:sz w:val="22"/>
                <w:szCs w:val="22"/>
              </w:rPr>
              <w:t>…</w:t>
            </w:r>
          </w:p>
        </w:tc>
        <w:tc>
          <w:tcPr>
            <w:tcW w:w="1058" w:type="dxa"/>
          </w:tcPr>
          <w:p w:rsidR="00934857" w:rsidRPr="00D95C40" w:rsidRDefault="00934857" w:rsidP="00677049">
            <w:pPr>
              <w:suppressAutoHyphens/>
              <w:spacing w:after="60"/>
              <w:jc w:val="both"/>
              <w:rPr>
                <w:b/>
                <w:bCs/>
              </w:rPr>
            </w:pPr>
          </w:p>
        </w:tc>
        <w:tc>
          <w:tcPr>
            <w:tcW w:w="1134" w:type="dxa"/>
          </w:tcPr>
          <w:p w:rsidR="00934857" w:rsidRPr="00D95C40" w:rsidRDefault="00934857" w:rsidP="00677049">
            <w:pPr>
              <w:suppressAutoHyphens/>
              <w:spacing w:after="60"/>
              <w:jc w:val="both"/>
              <w:rPr>
                <w:b/>
                <w:bCs/>
              </w:rPr>
            </w:pPr>
          </w:p>
        </w:tc>
        <w:tc>
          <w:tcPr>
            <w:tcW w:w="1276"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560" w:type="dxa"/>
          </w:tcPr>
          <w:p w:rsidR="00934857" w:rsidRPr="00D95C40" w:rsidRDefault="00934857" w:rsidP="00677049">
            <w:pPr>
              <w:suppressAutoHyphens/>
              <w:spacing w:after="60"/>
              <w:jc w:val="both"/>
              <w:rPr>
                <w:b/>
                <w:bCs/>
              </w:rPr>
            </w:pPr>
          </w:p>
        </w:tc>
        <w:tc>
          <w:tcPr>
            <w:tcW w:w="1275" w:type="dxa"/>
          </w:tcPr>
          <w:p w:rsidR="00934857" w:rsidRPr="00D95C40" w:rsidRDefault="00934857" w:rsidP="00677049">
            <w:pPr>
              <w:suppressAutoHyphens/>
              <w:spacing w:after="60"/>
              <w:jc w:val="both"/>
              <w:rPr>
                <w:b/>
                <w:bCs/>
              </w:rPr>
            </w:pPr>
          </w:p>
        </w:tc>
        <w:tc>
          <w:tcPr>
            <w:tcW w:w="1985" w:type="dxa"/>
          </w:tcPr>
          <w:p w:rsidR="00934857" w:rsidRPr="00D95C40" w:rsidRDefault="00934857" w:rsidP="00677049">
            <w:pPr>
              <w:suppressAutoHyphens/>
              <w:spacing w:after="60"/>
              <w:jc w:val="both"/>
              <w:rPr>
                <w:b/>
                <w:bCs/>
              </w:rPr>
            </w:pPr>
          </w:p>
        </w:tc>
      </w:tr>
    </w:tbl>
    <w:p w:rsidR="00D12808" w:rsidRDefault="00D12808" w:rsidP="00F36CA5">
      <w:pPr>
        <w:suppressAutoHyphens/>
        <w:ind w:firstLine="720"/>
        <w:jc w:val="both"/>
      </w:pPr>
    </w:p>
    <w:p w:rsidR="00F36CA5" w:rsidRDefault="00CE5ED3" w:rsidP="00F36CA5">
      <w:r>
        <w:t>…</w:t>
      </w:r>
    </w:p>
    <w:p w:rsidR="002E4BA4" w:rsidRDefault="002E4BA4" w:rsidP="002E4BA4">
      <w:pPr>
        <w:rPr>
          <w:bCs/>
          <w:i/>
          <w:iCs/>
          <w:noProof/>
          <w:sz w:val="20"/>
          <w:szCs w:val="20"/>
        </w:rPr>
      </w:pPr>
      <w:r>
        <w:rPr>
          <w:bCs/>
          <w:i/>
          <w:iCs/>
          <w:noProof/>
          <w:sz w:val="20"/>
          <w:szCs w:val="20"/>
        </w:rPr>
        <w:t>* Реестр может быть дополнен графой «Наименование Услуги</w:t>
      </w:r>
      <w:r w:rsidRPr="00337AAE">
        <w:rPr>
          <w:bCs/>
          <w:i/>
          <w:iCs/>
          <w:noProof/>
          <w:sz w:val="20"/>
          <w:szCs w:val="20"/>
        </w:rPr>
        <w:t>/</w:t>
      </w:r>
      <w:r>
        <w:rPr>
          <w:bCs/>
          <w:i/>
          <w:iCs/>
          <w:noProof/>
          <w:sz w:val="20"/>
          <w:szCs w:val="20"/>
        </w:rPr>
        <w:t>Услуг»</w:t>
      </w:r>
    </w:p>
    <w:p w:rsidR="00EA580C" w:rsidRPr="0058596A" w:rsidRDefault="00EA580C" w:rsidP="002E4BA4">
      <w:pPr>
        <w:rPr>
          <w:bCs/>
          <w:i/>
          <w:iCs/>
          <w:noProof/>
          <w:sz w:val="20"/>
          <w:szCs w:val="20"/>
        </w:rPr>
      </w:pPr>
      <w:r>
        <w:rPr>
          <w:bCs/>
          <w:i/>
          <w:iCs/>
          <w:noProof/>
          <w:sz w:val="20"/>
          <w:szCs w:val="20"/>
        </w:rPr>
        <w:t>**Указывается в случае необходимости</w:t>
      </w:r>
    </w:p>
    <w:p w:rsidR="00F36CA5" w:rsidRPr="00EA580C" w:rsidRDefault="002E4BA4" w:rsidP="00C1200A">
      <w:pPr>
        <w:jc w:val="both"/>
        <w:rPr>
          <w:i/>
          <w:iCs/>
          <w:sz w:val="20"/>
          <w:szCs w:val="20"/>
        </w:rPr>
      </w:pPr>
      <w:r>
        <w:rPr>
          <w:bCs/>
          <w:i/>
          <w:iCs/>
          <w:sz w:val="20"/>
          <w:szCs w:val="20"/>
        </w:rPr>
        <w:t>*</w:t>
      </w:r>
      <w:r w:rsidR="00F36CA5">
        <w:rPr>
          <w:bCs/>
          <w:i/>
          <w:iCs/>
          <w:sz w:val="20"/>
          <w:szCs w:val="20"/>
        </w:rPr>
        <w:t>*</w:t>
      </w:r>
      <w:r w:rsidR="00EA580C">
        <w:rPr>
          <w:bCs/>
          <w:i/>
          <w:iCs/>
          <w:sz w:val="20"/>
          <w:szCs w:val="20"/>
        </w:rPr>
        <w:t>*</w:t>
      </w:r>
      <w:r w:rsidR="00F36CA5">
        <w:rPr>
          <w:bCs/>
          <w:i/>
          <w:iCs/>
          <w:sz w:val="20"/>
          <w:szCs w:val="20"/>
        </w:rPr>
        <w:t xml:space="preserve"> </w:t>
      </w:r>
      <w:r w:rsidR="00F36CA5" w:rsidRPr="00EA580C">
        <w:rPr>
          <w:bCs/>
          <w:i/>
          <w:iCs/>
          <w:sz w:val="20"/>
          <w:szCs w:val="20"/>
        </w:rPr>
        <w:t>Уникальный</w:t>
      </w:r>
      <w:r w:rsidR="00F36CA5" w:rsidRPr="00EA580C">
        <w:rPr>
          <w:i/>
          <w:iCs/>
          <w:sz w:val="20"/>
          <w:szCs w:val="20"/>
        </w:rPr>
        <w:t xml:space="preserve"> идентификационный номер Заявления в информационной системе Агента</w:t>
      </w:r>
      <w:r w:rsidR="00E635F0" w:rsidRPr="00EA580C">
        <w:rPr>
          <w:i/>
          <w:iCs/>
          <w:sz w:val="20"/>
          <w:szCs w:val="20"/>
        </w:rPr>
        <w:t xml:space="preserve"> (указывается в случае необходимости)</w:t>
      </w:r>
    </w:p>
    <w:p w:rsidR="00F36CA5" w:rsidRDefault="00F36CA5" w:rsidP="00F36CA5">
      <w:pPr>
        <w:rPr>
          <w:b/>
          <w:bCs/>
          <w:i/>
          <w:iCs/>
          <w:noProof/>
          <w:sz w:val="20"/>
          <w:szCs w:val="20"/>
        </w:rPr>
      </w:pPr>
    </w:p>
    <w:p w:rsidR="00F36CA5" w:rsidRPr="00D95C40" w:rsidRDefault="00F36CA5" w:rsidP="00F36CA5"/>
    <w:tbl>
      <w:tblPr>
        <w:tblW w:w="9570" w:type="dxa"/>
        <w:jc w:val="center"/>
        <w:tblLook w:val="01E0" w:firstRow="1" w:lastRow="1" w:firstColumn="1" w:lastColumn="1" w:noHBand="0" w:noVBand="0"/>
      </w:tblPr>
      <w:tblGrid>
        <w:gridCol w:w="4785"/>
        <w:gridCol w:w="4785"/>
      </w:tblGrid>
      <w:tr w:rsidR="00F36CA5" w:rsidRPr="00453182" w:rsidTr="00355DFD">
        <w:trPr>
          <w:jc w:val="center"/>
        </w:trPr>
        <w:tc>
          <w:tcPr>
            <w:tcW w:w="4785" w:type="dxa"/>
          </w:tcPr>
          <w:p w:rsidR="00F36CA5" w:rsidRPr="00087A31" w:rsidRDefault="00F36CA5" w:rsidP="00355DFD">
            <w:pPr>
              <w:pStyle w:val="34"/>
              <w:keepNext w:val="0"/>
              <w:tabs>
                <w:tab w:val="clear" w:pos="360"/>
              </w:tabs>
              <w:autoSpaceDE/>
              <w:autoSpaceDN/>
              <w:rPr>
                <w:sz w:val="24"/>
                <w:szCs w:val="24"/>
              </w:rPr>
            </w:pPr>
            <w:r w:rsidRPr="00087A31">
              <w:rPr>
                <w:sz w:val="24"/>
                <w:szCs w:val="24"/>
              </w:rPr>
              <w:t>Реестр сформировал:</w:t>
            </w:r>
          </w:p>
        </w:tc>
        <w:tc>
          <w:tcPr>
            <w:tcW w:w="4785" w:type="dxa"/>
          </w:tcPr>
          <w:p w:rsidR="00F36CA5" w:rsidRPr="00087A31" w:rsidRDefault="00F36CA5" w:rsidP="00355DFD">
            <w:pPr>
              <w:pStyle w:val="34"/>
              <w:keepNext w:val="0"/>
              <w:tabs>
                <w:tab w:val="clear" w:pos="360"/>
              </w:tabs>
              <w:autoSpaceDE/>
              <w:autoSpaceDN/>
              <w:rPr>
                <w:sz w:val="24"/>
                <w:szCs w:val="24"/>
              </w:rPr>
            </w:pPr>
            <w:r w:rsidRPr="00087A31">
              <w:rPr>
                <w:sz w:val="24"/>
                <w:szCs w:val="24"/>
              </w:rPr>
              <w:t>Реестр проверил:</w:t>
            </w:r>
          </w:p>
        </w:tc>
      </w:tr>
      <w:tr w:rsidR="00F36CA5" w:rsidRPr="00453182" w:rsidTr="00355DFD">
        <w:trPr>
          <w:jc w:val="center"/>
        </w:trPr>
        <w:tc>
          <w:tcPr>
            <w:tcW w:w="4785" w:type="dxa"/>
          </w:tcPr>
          <w:p w:rsidR="00F36CA5" w:rsidRPr="00453182" w:rsidRDefault="00F36CA5" w:rsidP="00355DFD">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w:t>
            </w:r>
            <w:r w:rsidR="00110FCC">
              <w:rPr>
                <w:b w:val="0"/>
                <w:bCs/>
                <w:sz w:val="24"/>
                <w:szCs w:val="24"/>
              </w:rPr>
              <w:t>Агента:</w:t>
            </w:r>
          </w:p>
        </w:tc>
        <w:tc>
          <w:tcPr>
            <w:tcW w:w="4785" w:type="dxa"/>
          </w:tcPr>
          <w:p w:rsidR="00F36CA5" w:rsidRPr="00453182" w:rsidRDefault="00F36CA5" w:rsidP="0068061B">
            <w:pPr>
              <w:pStyle w:val="34"/>
              <w:keepNext w:val="0"/>
              <w:tabs>
                <w:tab w:val="clear" w:pos="360"/>
              </w:tabs>
              <w:autoSpaceDE/>
              <w:autoSpaceDN/>
              <w:rPr>
                <w:b w:val="0"/>
                <w:bCs/>
                <w:sz w:val="24"/>
                <w:szCs w:val="24"/>
              </w:rPr>
            </w:pPr>
            <w:r w:rsidRPr="00453182">
              <w:rPr>
                <w:b w:val="0"/>
                <w:bCs/>
                <w:sz w:val="24"/>
                <w:szCs w:val="24"/>
              </w:rPr>
              <w:t xml:space="preserve">От </w:t>
            </w:r>
            <w:r w:rsidR="0068061B">
              <w:rPr>
                <w:b w:val="0"/>
                <w:bCs/>
                <w:sz w:val="24"/>
                <w:szCs w:val="24"/>
              </w:rPr>
              <w:t>ПАО</w:t>
            </w:r>
            <w:r w:rsidR="0068061B" w:rsidRPr="00453182">
              <w:rPr>
                <w:b w:val="0"/>
                <w:bCs/>
                <w:sz w:val="24"/>
                <w:szCs w:val="24"/>
              </w:rPr>
              <w:t xml:space="preserve"> </w:t>
            </w:r>
            <w:r w:rsidRPr="00453182">
              <w:rPr>
                <w:b w:val="0"/>
                <w:bCs/>
                <w:sz w:val="24"/>
                <w:szCs w:val="24"/>
              </w:rPr>
              <w:t>«Ростелеком»:</w:t>
            </w:r>
          </w:p>
        </w:tc>
      </w:tr>
      <w:tr w:rsidR="00F36CA5" w:rsidRPr="00453182" w:rsidTr="00355DFD">
        <w:trPr>
          <w:jc w:val="center"/>
        </w:trPr>
        <w:tc>
          <w:tcPr>
            <w:tcW w:w="4785" w:type="dxa"/>
          </w:tcPr>
          <w:p w:rsidR="00F36CA5" w:rsidRPr="00453182" w:rsidRDefault="00F36CA5" w:rsidP="00355DFD">
            <w:pPr>
              <w:pStyle w:val="34"/>
              <w:keepNext w:val="0"/>
              <w:tabs>
                <w:tab w:val="clear" w:pos="360"/>
              </w:tabs>
              <w:autoSpaceDE/>
              <w:autoSpaceDN/>
              <w:rPr>
                <w:b w:val="0"/>
                <w:bCs/>
                <w:sz w:val="24"/>
                <w:szCs w:val="24"/>
              </w:rPr>
            </w:pPr>
          </w:p>
          <w:p w:rsidR="00F36CA5" w:rsidRPr="00453182" w:rsidRDefault="00F36CA5" w:rsidP="00355DFD">
            <w:pPr>
              <w:pStyle w:val="34"/>
              <w:keepNext w:val="0"/>
              <w:tabs>
                <w:tab w:val="clear" w:pos="360"/>
              </w:tabs>
              <w:autoSpaceDE/>
              <w:autoSpaceDN/>
              <w:rPr>
                <w:b w:val="0"/>
                <w:bCs/>
              </w:rPr>
            </w:pPr>
            <w:r w:rsidRPr="00453182">
              <w:rPr>
                <w:b w:val="0"/>
                <w:bCs/>
              </w:rPr>
              <w:t>_______________________ /Должность/</w:t>
            </w:r>
          </w:p>
          <w:p w:rsidR="00F36CA5" w:rsidRPr="00453182" w:rsidRDefault="00F36CA5" w:rsidP="00355DFD">
            <w:pPr>
              <w:pStyle w:val="34"/>
              <w:keepNext w:val="0"/>
              <w:tabs>
                <w:tab w:val="clear" w:pos="360"/>
              </w:tabs>
              <w:autoSpaceDE/>
              <w:autoSpaceDN/>
              <w:rPr>
                <w:b w:val="0"/>
                <w:bCs/>
              </w:rPr>
            </w:pPr>
            <w:r w:rsidRPr="00453182">
              <w:rPr>
                <w:b w:val="0"/>
                <w:bCs/>
              </w:rPr>
              <w:t>_______________________ /Фамилия ИО/</w:t>
            </w:r>
          </w:p>
          <w:p w:rsidR="00F36CA5" w:rsidRPr="00453182" w:rsidRDefault="00F36CA5" w:rsidP="00355DFD">
            <w:pPr>
              <w:pStyle w:val="34"/>
              <w:keepNext w:val="0"/>
              <w:tabs>
                <w:tab w:val="clear" w:pos="360"/>
              </w:tabs>
              <w:autoSpaceDE/>
              <w:autoSpaceDN/>
              <w:rPr>
                <w:b w:val="0"/>
                <w:bCs/>
              </w:rPr>
            </w:pPr>
            <w:r w:rsidRPr="00453182">
              <w:rPr>
                <w:b w:val="0"/>
                <w:bCs/>
              </w:rPr>
              <w:t xml:space="preserve">                         /Подпись/</w:t>
            </w:r>
          </w:p>
          <w:p w:rsidR="00F36CA5" w:rsidRPr="00453182" w:rsidRDefault="00F36CA5" w:rsidP="00355DFD">
            <w:pPr>
              <w:pStyle w:val="34"/>
              <w:keepNext w:val="0"/>
              <w:tabs>
                <w:tab w:val="clear" w:pos="360"/>
              </w:tabs>
              <w:autoSpaceDE/>
              <w:autoSpaceDN/>
              <w:rPr>
                <w:b w:val="0"/>
                <w:bCs/>
              </w:rPr>
            </w:pPr>
            <w:r w:rsidRPr="00453182">
              <w:rPr>
                <w:b w:val="0"/>
                <w:bCs/>
              </w:rPr>
              <w:t>М.П.</w:t>
            </w:r>
          </w:p>
        </w:tc>
        <w:tc>
          <w:tcPr>
            <w:tcW w:w="4785" w:type="dxa"/>
          </w:tcPr>
          <w:p w:rsidR="00F36CA5" w:rsidRPr="00453182" w:rsidRDefault="00F36CA5" w:rsidP="00355DFD">
            <w:pPr>
              <w:pStyle w:val="34"/>
              <w:keepNext w:val="0"/>
              <w:tabs>
                <w:tab w:val="clear" w:pos="360"/>
              </w:tabs>
              <w:autoSpaceDE/>
              <w:autoSpaceDN/>
              <w:rPr>
                <w:b w:val="0"/>
                <w:bCs/>
                <w:sz w:val="24"/>
                <w:szCs w:val="24"/>
              </w:rPr>
            </w:pPr>
          </w:p>
          <w:p w:rsidR="00F36CA5" w:rsidRPr="00453182" w:rsidRDefault="00F36CA5" w:rsidP="00355DFD">
            <w:pPr>
              <w:pStyle w:val="34"/>
              <w:keepNext w:val="0"/>
              <w:tabs>
                <w:tab w:val="clear" w:pos="360"/>
              </w:tabs>
              <w:autoSpaceDE/>
              <w:autoSpaceDN/>
              <w:rPr>
                <w:b w:val="0"/>
                <w:bCs/>
              </w:rPr>
            </w:pPr>
            <w:r w:rsidRPr="00453182">
              <w:rPr>
                <w:b w:val="0"/>
                <w:bCs/>
              </w:rPr>
              <w:t>_______________________ /Должность/</w:t>
            </w:r>
          </w:p>
          <w:p w:rsidR="00F36CA5" w:rsidRPr="00453182" w:rsidRDefault="00F36CA5" w:rsidP="00355DFD">
            <w:pPr>
              <w:pStyle w:val="34"/>
              <w:keepNext w:val="0"/>
              <w:tabs>
                <w:tab w:val="clear" w:pos="360"/>
              </w:tabs>
              <w:autoSpaceDE/>
              <w:autoSpaceDN/>
              <w:rPr>
                <w:b w:val="0"/>
                <w:bCs/>
              </w:rPr>
            </w:pPr>
            <w:r w:rsidRPr="00453182">
              <w:rPr>
                <w:b w:val="0"/>
                <w:bCs/>
              </w:rPr>
              <w:t>_______________________ /Фамилия ИО/</w:t>
            </w:r>
          </w:p>
          <w:p w:rsidR="00F36CA5" w:rsidRPr="00453182" w:rsidRDefault="00F36CA5" w:rsidP="00355DFD">
            <w:pPr>
              <w:pStyle w:val="34"/>
              <w:keepNext w:val="0"/>
              <w:tabs>
                <w:tab w:val="clear" w:pos="360"/>
              </w:tabs>
              <w:autoSpaceDE/>
              <w:autoSpaceDN/>
              <w:rPr>
                <w:b w:val="0"/>
                <w:bCs/>
              </w:rPr>
            </w:pPr>
            <w:r w:rsidRPr="00453182">
              <w:rPr>
                <w:b w:val="0"/>
                <w:bCs/>
              </w:rPr>
              <w:t xml:space="preserve">                         /Подпись/</w:t>
            </w:r>
          </w:p>
          <w:p w:rsidR="00F36CA5" w:rsidRPr="00453182" w:rsidRDefault="00F36CA5" w:rsidP="00355DFD">
            <w:pPr>
              <w:pStyle w:val="34"/>
              <w:keepNext w:val="0"/>
              <w:tabs>
                <w:tab w:val="clear" w:pos="360"/>
              </w:tabs>
              <w:autoSpaceDE/>
              <w:autoSpaceDN/>
              <w:rPr>
                <w:b w:val="0"/>
                <w:bCs/>
              </w:rPr>
            </w:pPr>
            <w:r w:rsidRPr="00453182">
              <w:rPr>
                <w:b w:val="0"/>
                <w:bCs/>
              </w:rPr>
              <w:t>М.П.</w:t>
            </w:r>
          </w:p>
        </w:tc>
      </w:tr>
    </w:tbl>
    <w:p w:rsidR="00F36CA5" w:rsidRPr="00F334BE" w:rsidRDefault="00F36CA5" w:rsidP="00F36CA5">
      <w:pPr>
        <w:pStyle w:val="FR1"/>
        <w:pBdr>
          <w:bottom w:val="double" w:sz="6" w:space="1" w:color="auto"/>
        </w:pBdr>
        <w:suppressAutoHyphens/>
        <w:spacing w:before="120"/>
        <w:ind w:left="0"/>
        <w:jc w:val="left"/>
        <w:rPr>
          <w:rFonts w:ascii="Times New Roman" w:hAnsi="Times New Roman"/>
          <w:sz w:val="24"/>
        </w:rPr>
      </w:pPr>
    </w:p>
    <w:p w:rsidR="00F36CA5" w:rsidRDefault="00F36CA5" w:rsidP="00F36CA5">
      <w:pPr>
        <w:rPr>
          <w:b/>
          <w:bCs/>
        </w:rPr>
      </w:pPr>
    </w:p>
    <w:p w:rsidR="00F36CA5" w:rsidRPr="00EF0E92" w:rsidRDefault="00F36CA5" w:rsidP="00C97E51">
      <w:pPr>
        <w:rPr>
          <w:b/>
          <w:bCs/>
        </w:rPr>
      </w:pPr>
      <w:r w:rsidRPr="00EF0E92">
        <w:rPr>
          <w:b/>
          <w:bCs/>
        </w:rPr>
        <w:t>ТИПОВ</w:t>
      </w:r>
      <w:r w:rsidR="00C97E51">
        <w:rPr>
          <w:b/>
          <w:bCs/>
        </w:rPr>
        <w:t>УЮ</w:t>
      </w:r>
      <w:r w:rsidR="00323BAD">
        <w:rPr>
          <w:b/>
          <w:bCs/>
        </w:rPr>
        <w:t xml:space="preserve"> ФОРМ</w:t>
      </w:r>
      <w:r w:rsidR="00C97E51">
        <w:rPr>
          <w:b/>
          <w:bCs/>
        </w:rPr>
        <w:t>У</w:t>
      </w:r>
      <w:r w:rsidRPr="00EF0E92">
        <w:rPr>
          <w:b/>
          <w:bCs/>
        </w:rPr>
        <w:t xml:space="preserve"> </w:t>
      </w:r>
      <w:r>
        <w:rPr>
          <w:b/>
          <w:bCs/>
        </w:rPr>
        <w:t>РЕЕСТР</w:t>
      </w:r>
      <w:r w:rsidR="00C97E51">
        <w:rPr>
          <w:b/>
          <w:bCs/>
        </w:rPr>
        <w:t>А</w:t>
      </w:r>
      <w:r>
        <w:rPr>
          <w:b/>
          <w:bCs/>
        </w:rPr>
        <w:t xml:space="preserve"> </w:t>
      </w:r>
      <w:r w:rsidRPr="00EF0E92">
        <w:rPr>
          <w:b/>
          <w:bCs/>
        </w:rPr>
        <w:t>УТВЕРЖДАЕМ:</w:t>
      </w:r>
    </w:p>
    <w:p w:rsidR="00F36CA5" w:rsidRDefault="00F36CA5" w:rsidP="00F36CA5">
      <w:pPr>
        <w:ind w:firstLine="720"/>
        <w:jc w:val="both"/>
        <w:outlineLvl w:val="0"/>
        <w:rPr>
          <w:b/>
          <w:sz w:val="26"/>
          <w:szCs w:val="26"/>
        </w:rPr>
      </w:pPr>
      <w:r>
        <w:rPr>
          <w:b/>
          <w:sz w:val="26"/>
          <w:szCs w:val="26"/>
        </w:rPr>
        <w:t>Подписи С</w:t>
      </w:r>
      <w:r w:rsidRPr="00EF5FF7">
        <w:rPr>
          <w:b/>
          <w:sz w:val="26"/>
          <w:szCs w:val="26"/>
        </w:rPr>
        <w:t>торон</w:t>
      </w:r>
      <w:r>
        <w:rPr>
          <w:b/>
          <w:sz w:val="26"/>
          <w:szCs w:val="26"/>
        </w:rPr>
        <w:t>:</w:t>
      </w:r>
    </w:p>
    <w:tbl>
      <w:tblPr>
        <w:tblW w:w="10289" w:type="dxa"/>
        <w:tblLook w:val="01E0" w:firstRow="1" w:lastRow="1" w:firstColumn="1" w:lastColumn="1" w:noHBand="0" w:noVBand="0"/>
      </w:tblPr>
      <w:tblGrid>
        <w:gridCol w:w="5353"/>
        <w:gridCol w:w="4936"/>
      </w:tblGrid>
      <w:tr w:rsidR="0026122D" w:rsidRPr="00CC3F70" w:rsidTr="00832147">
        <w:trPr>
          <w:trHeight w:val="2620"/>
        </w:trPr>
        <w:tc>
          <w:tcPr>
            <w:tcW w:w="5353" w:type="dxa"/>
          </w:tcPr>
          <w:p w:rsidR="0026122D" w:rsidRPr="00CC3F70" w:rsidRDefault="0026122D" w:rsidP="009817B7">
            <w:pPr>
              <w:spacing w:before="120"/>
              <w:rPr>
                <w:b/>
                <w:bCs/>
                <w:i/>
                <w:iCs/>
                <w:sz w:val="26"/>
                <w:szCs w:val="26"/>
              </w:rPr>
            </w:pPr>
            <w:r w:rsidRPr="00CC3F70">
              <w:rPr>
                <w:b/>
                <w:bCs/>
                <w:i/>
                <w:iCs/>
                <w:sz w:val="26"/>
                <w:szCs w:val="26"/>
              </w:rPr>
              <w:t>От имени Принципала:</w:t>
            </w:r>
          </w:p>
          <w:p w:rsidR="0026122D" w:rsidRPr="00E23AE1" w:rsidRDefault="0026122D" w:rsidP="009817B7">
            <w:pPr>
              <w:rPr>
                <w:i/>
                <w:color w:val="0070C0"/>
                <w:sz w:val="26"/>
                <w:szCs w:val="26"/>
              </w:rPr>
            </w:pPr>
            <w:r w:rsidRPr="00E23AE1">
              <w:rPr>
                <w:i/>
                <w:color w:val="0070C0"/>
                <w:sz w:val="26"/>
                <w:szCs w:val="26"/>
              </w:rPr>
              <w:t>Должность</w:t>
            </w:r>
          </w:p>
          <w:p w:rsidR="0026122D" w:rsidRPr="00CC3F70" w:rsidRDefault="0026122D" w:rsidP="009817B7">
            <w:pPr>
              <w:rPr>
                <w:i/>
                <w:sz w:val="26"/>
                <w:szCs w:val="26"/>
              </w:rPr>
            </w:pPr>
          </w:p>
          <w:p w:rsidR="0026122D" w:rsidRDefault="0026122D"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26122D" w:rsidRPr="00CC3F70" w:rsidRDefault="0026122D" w:rsidP="009817B7">
            <w:pPr>
              <w:rPr>
                <w:i/>
                <w:sz w:val="26"/>
                <w:szCs w:val="26"/>
              </w:rPr>
            </w:pPr>
            <w:r w:rsidRPr="00CC3F70">
              <w:rPr>
                <w:i/>
                <w:sz w:val="26"/>
                <w:szCs w:val="26"/>
              </w:rPr>
              <w:t>М.П.</w:t>
            </w:r>
          </w:p>
          <w:p w:rsidR="0026122D" w:rsidRPr="00CC3F70" w:rsidRDefault="0026122D" w:rsidP="009817B7">
            <w:pPr>
              <w:spacing w:before="120"/>
              <w:rPr>
                <w:bCs/>
                <w:i/>
                <w:iCs/>
                <w:sz w:val="26"/>
                <w:szCs w:val="26"/>
              </w:rPr>
            </w:pPr>
            <w:r w:rsidRPr="00CC3F70">
              <w:rPr>
                <w:i/>
                <w:sz w:val="26"/>
                <w:szCs w:val="26"/>
              </w:rPr>
              <w:t>«_____» ___________________201_ г.</w:t>
            </w:r>
          </w:p>
        </w:tc>
        <w:tc>
          <w:tcPr>
            <w:tcW w:w="4936" w:type="dxa"/>
          </w:tcPr>
          <w:p w:rsidR="0026122D" w:rsidRPr="00CC3F70" w:rsidRDefault="0026122D" w:rsidP="009817B7">
            <w:pPr>
              <w:spacing w:before="120"/>
              <w:rPr>
                <w:b/>
                <w:i/>
                <w:iCs/>
                <w:sz w:val="26"/>
                <w:szCs w:val="26"/>
              </w:rPr>
            </w:pPr>
            <w:r w:rsidRPr="00CC3F70">
              <w:rPr>
                <w:b/>
                <w:i/>
                <w:iCs/>
                <w:sz w:val="26"/>
                <w:szCs w:val="26"/>
              </w:rPr>
              <w:t>От имени Агента:</w:t>
            </w:r>
          </w:p>
          <w:p w:rsidR="0026122D" w:rsidRPr="00E23AE1" w:rsidRDefault="0026122D" w:rsidP="009817B7">
            <w:pPr>
              <w:jc w:val="both"/>
              <w:rPr>
                <w:i/>
                <w:color w:val="0070C0"/>
                <w:sz w:val="26"/>
                <w:szCs w:val="26"/>
              </w:rPr>
            </w:pPr>
            <w:r w:rsidRPr="00E23AE1">
              <w:rPr>
                <w:i/>
                <w:color w:val="0070C0"/>
                <w:sz w:val="26"/>
                <w:szCs w:val="26"/>
              </w:rPr>
              <w:t>Должность</w:t>
            </w:r>
          </w:p>
          <w:p w:rsidR="0026122D" w:rsidRPr="00CC3F70" w:rsidRDefault="0026122D" w:rsidP="009817B7">
            <w:pPr>
              <w:jc w:val="both"/>
              <w:rPr>
                <w:i/>
                <w:sz w:val="26"/>
                <w:szCs w:val="26"/>
              </w:rPr>
            </w:pPr>
          </w:p>
          <w:p w:rsidR="0026122D" w:rsidRDefault="0026122D"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26122D" w:rsidRPr="00CC3F70" w:rsidRDefault="0026122D" w:rsidP="009817B7">
            <w:pPr>
              <w:jc w:val="both"/>
              <w:rPr>
                <w:i/>
                <w:sz w:val="26"/>
                <w:szCs w:val="26"/>
              </w:rPr>
            </w:pPr>
            <w:r w:rsidRPr="00CC3F70">
              <w:rPr>
                <w:i/>
                <w:sz w:val="26"/>
                <w:szCs w:val="26"/>
              </w:rPr>
              <w:t>М.П.</w:t>
            </w:r>
          </w:p>
          <w:p w:rsidR="0026122D" w:rsidRPr="00CC3F70" w:rsidRDefault="0026122D" w:rsidP="009817B7">
            <w:pPr>
              <w:spacing w:before="120"/>
              <w:jc w:val="both"/>
              <w:rPr>
                <w:bCs/>
                <w:i/>
                <w:iCs/>
                <w:sz w:val="26"/>
                <w:szCs w:val="26"/>
              </w:rPr>
            </w:pPr>
            <w:r w:rsidRPr="00CC3F70">
              <w:rPr>
                <w:i/>
                <w:sz w:val="26"/>
                <w:szCs w:val="26"/>
              </w:rPr>
              <w:t>«_____» __________________201_ г.</w:t>
            </w:r>
          </w:p>
        </w:tc>
      </w:tr>
    </w:tbl>
    <w:p w:rsidR="003564AD" w:rsidRDefault="003564AD" w:rsidP="00B0120E">
      <w:pPr>
        <w:jc w:val="right"/>
        <w:rPr>
          <w:bCs/>
        </w:rPr>
        <w:sectPr w:rsidR="003564AD" w:rsidSect="008B074D">
          <w:pgSz w:w="11906" w:h="16838" w:code="9"/>
          <w:pgMar w:top="1134" w:right="567" w:bottom="1134" w:left="1701" w:header="709" w:footer="573" w:gutter="0"/>
          <w:cols w:space="708"/>
          <w:titlePg/>
          <w:docGrid w:linePitch="360"/>
        </w:sectPr>
      </w:pPr>
    </w:p>
    <w:tbl>
      <w:tblPr>
        <w:tblW w:w="3339" w:type="dxa"/>
        <w:tblInd w:w="6408" w:type="dxa"/>
        <w:tblLook w:val="01E0" w:firstRow="1" w:lastRow="1" w:firstColumn="1" w:lastColumn="1" w:noHBand="0" w:noVBand="0"/>
      </w:tblPr>
      <w:tblGrid>
        <w:gridCol w:w="3339"/>
      </w:tblGrid>
      <w:tr w:rsidR="007D6360" w:rsidRPr="00903E49" w:rsidTr="00A322A9">
        <w:trPr>
          <w:trHeight w:val="346"/>
        </w:trPr>
        <w:tc>
          <w:tcPr>
            <w:tcW w:w="3339" w:type="dxa"/>
          </w:tcPr>
          <w:p w:rsidR="007D6360" w:rsidRPr="00903E49" w:rsidRDefault="007D6360" w:rsidP="00B0120E">
            <w:pPr>
              <w:jc w:val="right"/>
              <w:rPr>
                <w:bCs/>
              </w:rPr>
            </w:pPr>
            <w:r>
              <w:rPr>
                <w:bCs/>
              </w:rPr>
              <w:lastRenderedPageBreak/>
              <w:t>Приложение №</w:t>
            </w:r>
            <w:r w:rsidR="00306349">
              <w:rPr>
                <w:bCs/>
              </w:rPr>
              <w:t>5</w:t>
            </w:r>
          </w:p>
        </w:tc>
      </w:tr>
      <w:tr w:rsidR="007D6360" w:rsidRPr="00903E49" w:rsidTr="00A322A9">
        <w:trPr>
          <w:trHeight w:val="346"/>
        </w:trPr>
        <w:tc>
          <w:tcPr>
            <w:tcW w:w="3339" w:type="dxa"/>
          </w:tcPr>
          <w:p w:rsidR="007D6360" w:rsidRPr="00903E49" w:rsidRDefault="007D6360" w:rsidP="00B0120E">
            <w:pPr>
              <w:jc w:val="right"/>
              <w:rPr>
                <w:bCs/>
              </w:rPr>
            </w:pPr>
            <w:r w:rsidRPr="00903E49">
              <w:rPr>
                <w:bCs/>
              </w:rPr>
              <w:t>к Агентскому договору</w:t>
            </w:r>
          </w:p>
          <w:p w:rsidR="007D6360" w:rsidRPr="00903E49" w:rsidRDefault="007D6360" w:rsidP="00B0120E">
            <w:pPr>
              <w:jc w:val="right"/>
              <w:rPr>
                <w:bCs/>
              </w:rPr>
            </w:pPr>
            <w:r w:rsidRPr="00903E49">
              <w:rPr>
                <w:bCs/>
              </w:rPr>
              <w:t xml:space="preserve">№ __________________ </w:t>
            </w:r>
          </w:p>
          <w:p w:rsidR="007D6360" w:rsidRPr="00903E49" w:rsidRDefault="007D6360" w:rsidP="00B0120E">
            <w:pPr>
              <w:jc w:val="right"/>
              <w:rPr>
                <w:bCs/>
              </w:rPr>
            </w:pPr>
            <w:r w:rsidRPr="00903E49">
              <w:rPr>
                <w:bCs/>
              </w:rPr>
              <w:t>от __________ 20__ г.</w:t>
            </w:r>
          </w:p>
        </w:tc>
      </w:tr>
    </w:tbl>
    <w:p w:rsidR="007D6360" w:rsidRDefault="007D6360" w:rsidP="007D6360">
      <w:pPr>
        <w:jc w:val="center"/>
        <w:rPr>
          <w:b/>
        </w:rPr>
      </w:pPr>
    </w:p>
    <w:p w:rsidR="007D6360" w:rsidRDefault="007D6360" w:rsidP="007D6360">
      <w:pPr>
        <w:jc w:val="center"/>
        <w:rPr>
          <w:b/>
        </w:rPr>
      </w:pPr>
      <w:r>
        <w:rPr>
          <w:b/>
        </w:rPr>
        <w:t>Форма Справки Принципала</w:t>
      </w:r>
    </w:p>
    <w:p w:rsidR="007D6360" w:rsidRDefault="007D6360" w:rsidP="005C64EB">
      <w:pPr>
        <w:rPr>
          <w:i/>
          <w:color w:val="0000FF"/>
          <w:sz w:val="22"/>
          <w:szCs w:val="22"/>
        </w:rPr>
      </w:pPr>
    </w:p>
    <w:p w:rsidR="007D6360" w:rsidRDefault="007D6360" w:rsidP="007D6360">
      <w:pPr>
        <w:jc w:val="center"/>
        <w:rPr>
          <w:b/>
        </w:rPr>
      </w:pPr>
      <w:r>
        <w:rPr>
          <w:b/>
        </w:rPr>
        <w:t>Справка Принципала</w:t>
      </w:r>
    </w:p>
    <w:p w:rsidR="007D6360" w:rsidRPr="003A5E16" w:rsidRDefault="007D6360" w:rsidP="007D6360">
      <w:pPr>
        <w:pStyle w:val="Iauiue"/>
        <w:suppressAutoHyphens/>
        <w:spacing w:before="240" w:after="240"/>
        <w:rPr>
          <w:b/>
          <w:bCs/>
        </w:rPr>
      </w:pPr>
      <w:r>
        <w:rPr>
          <w:b/>
          <w:bCs/>
        </w:rPr>
        <w:t>1</w:t>
      </w:r>
      <w:r w:rsidRPr="003A5E16">
        <w:rPr>
          <w:b/>
          <w:bCs/>
        </w:rPr>
        <w:t>. Данные для расчета размера агентского вознаграждения (АВ) за оформленн</w:t>
      </w:r>
      <w:r>
        <w:rPr>
          <w:b/>
          <w:bCs/>
        </w:rPr>
        <w:t>ые</w:t>
      </w:r>
      <w:r w:rsidRPr="003A5E16">
        <w:rPr>
          <w:b/>
          <w:bCs/>
        </w:rPr>
        <w:t xml:space="preserve"> Агентом Заявления</w:t>
      </w:r>
      <w:r>
        <w:rPr>
          <w:b/>
          <w:bCs/>
        </w:rPr>
        <w:t xml:space="preserve">, </w:t>
      </w:r>
      <w:r w:rsidRPr="003A5E16">
        <w:rPr>
          <w:b/>
          <w:bCs/>
        </w:rPr>
        <w:t>вследствие</w:t>
      </w:r>
      <w:r>
        <w:rPr>
          <w:b/>
          <w:bCs/>
        </w:rPr>
        <w:t xml:space="preserve"> которых были</w:t>
      </w:r>
      <w:r w:rsidRPr="003A5E16">
        <w:rPr>
          <w:b/>
          <w:bCs/>
        </w:rPr>
        <w:t xml:space="preserve"> подписан</w:t>
      </w:r>
      <w:r>
        <w:rPr>
          <w:b/>
          <w:bCs/>
        </w:rPr>
        <w:t>ы</w:t>
      </w:r>
      <w:r w:rsidRPr="003A5E16">
        <w:rPr>
          <w:b/>
          <w:bCs/>
        </w:rPr>
        <w:t xml:space="preserve"> Абонентские договоры (АД)</w:t>
      </w:r>
      <w:r>
        <w:rPr>
          <w:b/>
          <w:bCs/>
        </w:rPr>
        <w:t xml:space="preserve"> </w:t>
      </w:r>
      <w:r w:rsidRPr="003A5E16">
        <w:rPr>
          <w:b/>
          <w:bCs/>
        </w:rPr>
        <w:t>Принципалом:</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2518"/>
        <w:gridCol w:w="2410"/>
        <w:gridCol w:w="2001"/>
        <w:gridCol w:w="2110"/>
      </w:tblGrid>
      <w:tr w:rsidR="007D6360" w:rsidTr="005C64EB">
        <w:tc>
          <w:tcPr>
            <w:tcW w:w="425" w:type="dxa"/>
            <w:vAlign w:val="center"/>
          </w:tcPr>
          <w:p w:rsidR="007D6360" w:rsidRPr="001B0610" w:rsidRDefault="007D6360" w:rsidP="00B0120E">
            <w:pPr>
              <w:pStyle w:val="Iauiue"/>
              <w:suppressAutoHyphens/>
              <w:spacing w:before="240" w:after="240"/>
              <w:jc w:val="center"/>
              <w:rPr>
                <w:b/>
                <w:bCs/>
              </w:rPr>
            </w:pPr>
            <w:r w:rsidRPr="001B0610">
              <w:rPr>
                <w:b/>
                <w:bCs/>
              </w:rPr>
              <w:t>№</w:t>
            </w:r>
          </w:p>
        </w:tc>
        <w:tc>
          <w:tcPr>
            <w:tcW w:w="2518" w:type="dxa"/>
            <w:vAlign w:val="center"/>
          </w:tcPr>
          <w:p w:rsidR="007D6360" w:rsidRPr="001B0610" w:rsidRDefault="007D6360" w:rsidP="00B0120E">
            <w:pPr>
              <w:pStyle w:val="Iauiue"/>
              <w:suppressAutoHyphens/>
              <w:spacing w:before="120" w:after="120"/>
              <w:jc w:val="center"/>
              <w:rPr>
                <w:b/>
                <w:bCs/>
              </w:rPr>
            </w:pPr>
            <w:r w:rsidRPr="001B0610">
              <w:rPr>
                <w:b/>
                <w:bCs/>
              </w:rPr>
              <w:t>Наименование услуги</w:t>
            </w:r>
          </w:p>
        </w:tc>
        <w:tc>
          <w:tcPr>
            <w:tcW w:w="2410" w:type="dxa"/>
            <w:vAlign w:val="center"/>
          </w:tcPr>
          <w:p w:rsidR="007D6360" w:rsidRPr="001B0610" w:rsidRDefault="007D6360" w:rsidP="00646B45">
            <w:pPr>
              <w:pStyle w:val="Iauiue"/>
              <w:suppressAutoHyphens/>
              <w:spacing w:before="120" w:after="120"/>
              <w:jc w:val="center"/>
              <w:rPr>
                <w:b/>
                <w:bCs/>
              </w:rPr>
            </w:pPr>
            <w:r w:rsidRPr="001B0610">
              <w:rPr>
                <w:b/>
                <w:bCs/>
              </w:rPr>
              <w:t xml:space="preserve">Количество </w:t>
            </w:r>
            <w:r>
              <w:rPr>
                <w:b/>
                <w:bCs/>
              </w:rPr>
              <w:t xml:space="preserve">оформленных Заявлений, вследствие которых были </w:t>
            </w:r>
            <w:r w:rsidRPr="001B0610">
              <w:rPr>
                <w:b/>
                <w:bCs/>
              </w:rPr>
              <w:t>подписан</w:t>
            </w:r>
            <w:r>
              <w:rPr>
                <w:b/>
                <w:bCs/>
              </w:rPr>
              <w:t>ы</w:t>
            </w:r>
            <w:r w:rsidRPr="001B0610">
              <w:rPr>
                <w:b/>
                <w:bCs/>
              </w:rPr>
              <w:t xml:space="preserve"> АД</w:t>
            </w:r>
            <w:r>
              <w:rPr>
                <w:b/>
                <w:bCs/>
              </w:rPr>
              <w:t xml:space="preserve"> Принципалом</w:t>
            </w:r>
            <w:r w:rsidRPr="001B0610">
              <w:rPr>
                <w:b/>
                <w:bCs/>
              </w:rPr>
              <w:t xml:space="preserve"> </w:t>
            </w:r>
            <w:r w:rsidR="00646B45">
              <w:rPr>
                <w:b/>
                <w:bCs/>
              </w:rPr>
              <w:t>и начато фактическое оказание Услуги</w:t>
            </w:r>
            <w:r w:rsidR="00646B45" w:rsidRPr="001B0610">
              <w:rPr>
                <w:b/>
                <w:bCs/>
              </w:rPr>
              <w:t xml:space="preserve"> </w:t>
            </w:r>
            <w:r w:rsidRPr="001B0610">
              <w:rPr>
                <w:b/>
                <w:bCs/>
              </w:rPr>
              <w:t>в Отчетном периоде</w:t>
            </w:r>
            <w:r w:rsidR="00646B45">
              <w:rPr>
                <w:b/>
                <w:bCs/>
              </w:rPr>
              <w:t xml:space="preserve"> </w:t>
            </w:r>
          </w:p>
        </w:tc>
        <w:tc>
          <w:tcPr>
            <w:tcW w:w="2001" w:type="dxa"/>
            <w:vAlign w:val="center"/>
          </w:tcPr>
          <w:p w:rsidR="007D6360" w:rsidRPr="001B0610" w:rsidRDefault="007D6360" w:rsidP="00B0120E">
            <w:pPr>
              <w:pStyle w:val="Iauiue"/>
              <w:suppressAutoHyphens/>
              <w:spacing w:before="120" w:after="120"/>
              <w:jc w:val="center"/>
              <w:rPr>
                <w:b/>
                <w:bCs/>
              </w:rPr>
            </w:pPr>
            <w:r w:rsidRPr="001B0610">
              <w:rPr>
                <w:b/>
                <w:bCs/>
              </w:rPr>
              <w:t xml:space="preserve">Размер </w:t>
            </w:r>
            <w:r w:rsidR="0054382D">
              <w:rPr>
                <w:b/>
                <w:bCs/>
              </w:rPr>
              <w:t>единовременных платежей</w:t>
            </w:r>
            <w:r w:rsidRPr="001B0610">
              <w:rPr>
                <w:b/>
                <w:bCs/>
              </w:rPr>
              <w:t xml:space="preserve">, </w:t>
            </w:r>
          </w:p>
          <w:p w:rsidR="007D6360" w:rsidRPr="001B0610" w:rsidRDefault="007D6360" w:rsidP="00B0120E">
            <w:pPr>
              <w:pStyle w:val="Iauiue"/>
              <w:suppressAutoHyphens/>
              <w:spacing w:before="120" w:after="120"/>
              <w:jc w:val="center"/>
              <w:rPr>
                <w:b/>
                <w:bCs/>
              </w:rPr>
            </w:pPr>
            <w:r w:rsidRPr="001B0610">
              <w:rPr>
                <w:b/>
                <w:bCs/>
              </w:rPr>
              <w:t>с НДС</w:t>
            </w:r>
          </w:p>
        </w:tc>
        <w:tc>
          <w:tcPr>
            <w:tcW w:w="2110" w:type="dxa"/>
            <w:vAlign w:val="center"/>
          </w:tcPr>
          <w:p w:rsidR="007D6360" w:rsidRPr="001B0610" w:rsidRDefault="007D6360" w:rsidP="00B0120E">
            <w:pPr>
              <w:pStyle w:val="Iauiue"/>
              <w:suppressAutoHyphens/>
              <w:spacing w:before="120" w:after="120"/>
              <w:jc w:val="center"/>
              <w:rPr>
                <w:b/>
                <w:bCs/>
              </w:rPr>
            </w:pPr>
            <w:r w:rsidRPr="001B0610">
              <w:rPr>
                <w:b/>
                <w:bCs/>
              </w:rPr>
              <w:t xml:space="preserve">Размер агентского вознаграждения, </w:t>
            </w:r>
          </w:p>
          <w:p w:rsidR="007D6360" w:rsidRPr="001B0610" w:rsidRDefault="007D6360" w:rsidP="00B0120E">
            <w:pPr>
              <w:pStyle w:val="Iauiue"/>
              <w:suppressAutoHyphens/>
              <w:spacing w:before="120" w:after="120"/>
              <w:jc w:val="center"/>
              <w:rPr>
                <w:b/>
                <w:bCs/>
              </w:rPr>
            </w:pPr>
            <w:r w:rsidRPr="001B0610">
              <w:rPr>
                <w:b/>
                <w:bCs/>
              </w:rPr>
              <w:t>с НДС</w:t>
            </w:r>
          </w:p>
        </w:tc>
      </w:tr>
      <w:tr w:rsidR="007D6360" w:rsidTr="005C64EB">
        <w:trPr>
          <w:trHeight w:val="397"/>
        </w:trPr>
        <w:tc>
          <w:tcPr>
            <w:tcW w:w="425" w:type="dxa"/>
          </w:tcPr>
          <w:p w:rsidR="007D6360" w:rsidRDefault="00DA6557" w:rsidP="000168C9">
            <w:pPr>
              <w:pStyle w:val="Iauiue"/>
              <w:suppressAutoHyphens/>
            </w:pPr>
            <w:r>
              <w:rPr>
                <w:b/>
                <w:bCs/>
                <w:noProof/>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88900</wp:posOffset>
                      </wp:positionV>
                      <wp:extent cx="5600700" cy="2628900"/>
                      <wp:effectExtent l="5080" t="0" r="4445" b="0"/>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4" o:spid="_x0000_s1027" type="#_x0000_t202" style="position:absolute;margin-left:.85pt;margin-top:7pt;width:441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" filled="f" stroked="f">
                      <o:lock v:ext="edit" shapetype="t"/>
                      <v:textbox style="mso-fit-shape-to-text:t">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7D6360">
              <w:t>1</w:t>
            </w:r>
          </w:p>
        </w:tc>
        <w:tc>
          <w:tcPr>
            <w:tcW w:w="2518" w:type="dxa"/>
          </w:tcPr>
          <w:p w:rsidR="007D6360" w:rsidRDefault="00E0161D" w:rsidP="000168C9">
            <w:pPr>
              <w:pStyle w:val="Iauiue"/>
              <w:suppressAutoHyphens/>
            </w:pPr>
            <w:r w:rsidRPr="00F64269">
              <w:t>Услуги частных виртуальных сетей (VPN)</w:t>
            </w:r>
          </w:p>
          <w:p w:rsidR="00B77081" w:rsidRPr="00F64269" w:rsidRDefault="00B77081" w:rsidP="000168C9">
            <w:pPr>
              <w:pStyle w:val="Iauiue"/>
              <w:suppressAutoHyphens/>
            </w:pPr>
          </w:p>
        </w:tc>
        <w:tc>
          <w:tcPr>
            <w:tcW w:w="2410" w:type="dxa"/>
          </w:tcPr>
          <w:p w:rsidR="007D6360" w:rsidRDefault="007D6360" w:rsidP="000168C9">
            <w:pPr>
              <w:pStyle w:val="Iauiue"/>
              <w:suppressAutoHyphens/>
              <w:rPr>
                <w:sz w:val="24"/>
                <w:szCs w:val="24"/>
              </w:rPr>
            </w:pPr>
          </w:p>
        </w:tc>
        <w:tc>
          <w:tcPr>
            <w:tcW w:w="2001" w:type="dxa"/>
          </w:tcPr>
          <w:p w:rsidR="007D6360" w:rsidRDefault="007D6360" w:rsidP="000168C9">
            <w:pPr>
              <w:pStyle w:val="Iauiue"/>
              <w:suppressAutoHyphens/>
              <w:rPr>
                <w:sz w:val="24"/>
                <w:szCs w:val="24"/>
              </w:rPr>
            </w:pPr>
          </w:p>
        </w:tc>
        <w:tc>
          <w:tcPr>
            <w:tcW w:w="2110" w:type="dxa"/>
          </w:tcPr>
          <w:p w:rsidR="007D6360" w:rsidRDefault="007D6360" w:rsidP="000168C9">
            <w:pPr>
              <w:pStyle w:val="Iauiue"/>
              <w:suppressAutoHyphens/>
              <w:rPr>
                <w:sz w:val="24"/>
                <w:szCs w:val="24"/>
              </w:rPr>
            </w:pPr>
          </w:p>
        </w:tc>
      </w:tr>
      <w:tr w:rsidR="007D6360" w:rsidTr="005C64EB">
        <w:trPr>
          <w:trHeight w:val="397"/>
        </w:trPr>
        <w:tc>
          <w:tcPr>
            <w:tcW w:w="425" w:type="dxa"/>
          </w:tcPr>
          <w:p w:rsidR="007D6360" w:rsidRDefault="007D6360" w:rsidP="00B0120E">
            <w:pPr>
              <w:pStyle w:val="Iauiue"/>
              <w:suppressAutoHyphens/>
              <w:spacing w:before="120" w:after="120"/>
            </w:pPr>
          </w:p>
        </w:tc>
        <w:tc>
          <w:tcPr>
            <w:tcW w:w="2518" w:type="dxa"/>
          </w:tcPr>
          <w:p w:rsidR="007D6360" w:rsidRPr="00C03EA3" w:rsidRDefault="007D6360" w:rsidP="00B0120E">
            <w:pPr>
              <w:pStyle w:val="Iauiue"/>
              <w:suppressAutoHyphens/>
              <w:spacing w:before="120" w:after="120"/>
              <w:rPr>
                <w:b/>
                <w:bCs/>
              </w:rPr>
            </w:pPr>
            <w:r w:rsidRPr="00C03EA3">
              <w:rPr>
                <w:b/>
                <w:bCs/>
              </w:rPr>
              <w:t>И</w:t>
            </w:r>
            <w:r>
              <w:rPr>
                <w:b/>
                <w:bCs/>
              </w:rPr>
              <w:t>ТОГО</w:t>
            </w:r>
            <w:r w:rsidRPr="00C03EA3">
              <w:rPr>
                <w:b/>
                <w:bCs/>
              </w:rPr>
              <w:t>:</w:t>
            </w:r>
          </w:p>
        </w:tc>
        <w:tc>
          <w:tcPr>
            <w:tcW w:w="2410" w:type="dxa"/>
          </w:tcPr>
          <w:p w:rsidR="007D6360" w:rsidRDefault="007D6360" w:rsidP="00B0120E">
            <w:pPr>
              <w:pStyle w:val="Iauiue"/>
              <w:suppressAutoHyphens/>
              <w:spacing w:before="120" w:after="120"/>
            </w:pPr>
          </w:p>
        </w:tc>
        <w:tc>
          <w:tcPr>
            <w:tcW w:w="2001" w:type="dxa"/>
          </w:tcPr>
          <w:p w:rsidR="007D6360" w:rsidRDefault="007D6360" w:rsidP="00B0120E">
            <w:pPr>
              <w:pStyle w:val="Iauiue"/>
              <w:suppressAutoHyphens/>
              <w:spacing w:before="120" w:after="120"/>
            </w:pPr>
          </w:p>
        </w:tc>
        <w:tc>
          <w:tcPr>
            <w:tcW w:w="2110" w:type="dxa"/>
          </w:tcPr>
          <w:p w:rsidR="007D6360" w:rsidRDefault="007D6360" w:rsidP="00B0120E">
            <w:pPr>
              <w:pStyle w:val="Iauiue"/>
              <w:suppressAutoHyphens/>
              <w:spacing w:before="120" w:after="120"/>
            </w:pPr>
          </w:p>
        </w:tc>
      </w:tr>
    </w:tbl>
    <w:p w:rsidR="00420738" w:rsidRDefault="00567BF4" w:rsidP="00420738">
      <w:pPr>
        <w:pStyle w:val="Iauiue"/>
        <w:suppressAutoHyphens/>
        <w:spacing w:before="240" w:after="240"/>
        <w:rPr>
          <w:b/>
          <w:bCs/>
        </w:rPr>
      </w:pPr>
      <w:r>
        <w:rPr>
          <w:b/>
          <w:bCs/>
        </w:rPr>
        <w:t xml:space="preserve">2. </w:t>
      </w:r>
      <w:r w:rsidR="0054382D" w:rsidRPr="003A5E16">
        <w:rPr>
          <w:b/>
          <w:bCs/>
        </w:rPr>
        <w:t xml:space="preserve">Данные для расчета размера агентского вознаграждения (АВ) за </w:t>
      </w:r>
      <w:r w:rsidR="0054382D">
        <w:rPr>
          <w:b/>
          <w:bCs/>
        </w:rPr>
        <w:t>выполнение Плана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1702"/>
        <w:gridCol w:w="1598"/>
        <w:gridCol w:w="1559"/>
        <w:gridCol w:w="1770"/>
        <w:gridCol w:w="1597"/>
      </w:tblGrid>
      <w:tr w:rsidR="00420738" w:rsidRPr="00D37302" w:rsidTr="000168C9">
        <w:tc>
          <w:tcPr>
            <w:tcW w:w="1628" w:type="dxa"/>
            <w:shd w:val="clear" w:color="auto" w:fill="auto"/>
            <w:vAlign w:val="center"/>
          </w:tcPr>
          <w:p w:rsidR="00420738" w:rsidRPr="00D37302" w:rsidRDefault="00420738" w:rsidP="00D37302">
            <w:pPr>
              <w:pStyle w:val="Iauiue"/>
              <w:suppressAutoHyphens/>
              <w:spacing w:before="240" w:after="240"/>
              <w:jc w:val="center"/>
              <w:rPr>
                <w:b/>
                <w:bCs/>
              </w:rPr>
            </w:pPr>
            <w:r w:rsidRPr="00D37302">
              <w:rPr>
                <w:b/>
                <w:bCs/>
              </w:rPr>
              <w:t>Наименование Услуги</w:t>
            </w:r>
          </w:p>
        </w:tc>
        <w:tc>
          <w:tcPr>
            <w:tcW w:w="1702" w:type="dxa"/>
            <w:shd w:val="clear" w:color="auto" w:fill="auto"/>
            <w:vAlign w:val="center"/>
          </w:tcPr>
          <w:p w:rsidR="00420738" w:rsidRPr="00D37302" w:rsidRDefault="00420738" w:rsidP="0054382D">
            <w:pPr>
              <w:pStyle w:val="Iauiue"/>
              <w:suppressAutoHyphens/>
              <w:spacing w:before="240" w:after="240"/>
              <w:jc w:val="center"/>
              <w:rPr>
                <w:b/>
                <w:bCs/>
              </w:rPr>
            </w:pPr>
            <w:r w:rsidRPr="00D37302">
              <w:rPr>
                <w:b/>
                <w:bCs/>
              </w:rPr>
              <w:t>ПЛАН продаж по Начисленному доходу, руб</w:t>
            </w:r>
            <w:r w:rsidR="0054382D">
              <w:rPr>
                <w:b/>
                <w:bCs/>
              </w:rPr>
              <w:t>.</w:t>
            </w:r>
          </w:p>
        </w:tc>
        <w:tc>
          <w:tcPr>
            <w:tcW w:w="1598" w:type="dxa"/>
            <w:shd w:val="clear" w:color="auto" w:fill="auto"/>
            <w:vAlign w:val="center"/>
          </w:tcPr>
          <w:p w:rsidR="00420738" w:rsidRPr="00D37302" w:rsidRDefault="00420738" w:rsidP="0054382D">
            <w:pPr>
              <w:pStyle w:val="Iauiue"/>
              <w:suppressAutoHyphens/>
              <w:spacing w:before="240" w:after="240"/>
              <w:jc w:val="center"/>
              <w:rPr>
                <w:b/>
                <w:bCs/>
              </w:rPr>
            </w:pPr>
            <w:r w:rsidRPr="00D37302">
              <w:rPr>
                <w:b/>
                <w:bCs/>
              </w:rPr>
              <w:t>ФАКТ по Начисленному доходу, руб.</w:t>
            </w:r>
          </w:p>
        </w:tc>
        <w:tc>
          <w:tcPr>
            <w:tcW w:w="1559" w:type="dxa"/>
            <w:shd w:val="clear" w:color="auto" w:fill="auto"/>
            <w:vAlign w:val="center"/>
          </w:tcPr>
          <w:p w:rsidR="00420738" w:rsidRPr="00D37302" w:rsidRDefault="008A3579" w:rsidP="00D37302">
            <w:pPr>
              <w:pStyle w:val="Iauiue"/>
              <w:suppressAutoHyphens/>
              <w:spacing w:before="240" w:after="240"/>
              <w:jc w:val="center"/>
              <w:rPr>
                <w:b/>
                <w:bCs/>
              </w:rPr>
            </w:pPr>
            <w:r>
              <w:rPr>
                <w:b/>
                <w:bCs/>
              </w:rPr>
              <w:t>% выполнения П</w:t>
            </w:r>
            <w:r w:rsidR="00420738" w:rsidRPr="00D37302">
              <w:rPr>
                <w:b/>
                <w:bCs/>
              </w:rPr>
              <w:t>лана</w:t>
            </w:r>
            <w:r>
              <w:rPr>
                <w:b/>
                <w:bCs/>
              </w:rPr>
              <w:t xml:space="preserve"> продаж</w:t>
            </w:r>
          </w:p>
        </w:tc>
        <w:tc>
          <w:tcPr>
            <w:tcW w:w="1770" w:type="dxa"/>
            <w:shd w:val="clear" w:color="auto" w:fill="auto"/>
            <w:vAlign w:val="center"/>
          </w:tcPr>
          <w:p w:rsidR="00420738" w:rsidRPr="00D37302" w:rsidRDefault="0054382D" w:rsidP="000168C9">
            <w:pPr>
              <w:pStyle w:val="Iauiue"/>
              <w:suppressAutoHyphens/>
              <w:spacing w:after="240"/>
              <w:jc w:val="center"/>
              <w:rPr>
                <w:b/>
                <w:bCs/>
                <w:sz w:val="24"/>
                <w:szCs w:val="24"/>
              </w:rPr>
            </w:pPr>
            <w:r>
              <w:rPr>
                <w:b/>
                <w:bCs/>
              </w:rPr>
              <w:t>К</w:t>
            </w:r>
            <w:r w:rsidR="00420738" w:rsidRPr="00D37302">
              <w:rPr>
                <w:b/>
                <w:bCs/>
              </w:rPr>
              <w:t xml:space="preserve">оэффициент за выполнение Плана продаж </w:t>
            </w:r>
          </w:p>
          <w:p w:rsidR="00420738" w:rsidRPr="00D37302" w:rsidRDefault="00365655" w:rsidP="000168C9">
            <w:pPr>
              <w:pStyle w:val="Iauiue"/>
              <w:suppressAutoHyphens/>
              <w:spacing w:after="240"/>
              <w:jc w:val="center"/>
              <w:rPr>
                <w:b/>
                <w:bCs/>
                <w:sz w:val="24"/>
                <w:szCs w:val="24"/>
              </w:rPr>
            </w:pPr>
            <w:r>
              <w:rPr>
                <w:b/>
                <w:bCs/>
              </w:rPr>
              <w:t>(в соответствии с п. 2.2</w:t>
            </w:r>
            <w:r w:rsidR="00420738" w:rsidRPr="00D37302">
              <w:rPr>
                <w:b/>
                <w:bCs/>
              </w:rPr>
              <w:t xml:space="preserve"> Приложения №2)</w:t>
            </w:r>
          </w:p>
        </w:tc>
        <w:tc>
          <w:tcPr>
            <w:tcW w:w="1597" w:type="dxa"/>
            <w:shd w:val="clear" w:color="auto" w:fill="auto"/>
            <w:vAlign w:val="center"/>
          </w:tcPr>
          <w:p w:rsidR="00420738" w:rsidRPr="00D37302" w:rsidRDefault="0054382D" w:rsidP="00D37302">
            <w:pPr>
              <w:pStyle w:val="Iauiue"/>
              <w:suppressAutoHyphens/>
              <w:spacing w:before="240" w:after="240"/>
              <w:jc w:val="center"/>
              <w:rPr>
                <w:b/>
                <w:bCs/>
              </w:rPr>
            </w:pPr>
            <w:r>
              <w:rPr>
                <w:b/>
                <w:bCs/>
              </w:rPr>
              <w:t>Размер агентского вознаграждения, с НДС</w:t>
            </w:r>
          </w:p>
        </w:tc>
      </w:tr>
      <w:tr w:rsidR="00E0161D" w:rsidRPr="00D37302" w:rsidTr="000168C9">
        <w:trPr>
          <w:trHeight w:val="323"/>
        </w:trPr>
        <w:tc>
          <w:tcPr>
            <w:tcW w:w="1628" w:type="dxa"/>
            <w:shd w:val="clear" w:color="auto" w:fill="auto"/>
          </w:tcPr>
          <w:p w:rsidR="00E0161D" w:rsidRDefault="00E0161D" w:rsidP="00235FC9">
            <w:pPr>
              <w:pStyle w:val="Iauiue"/>
              <w:suppressAutoHyphens/>
              <w:spacing w:before="120" w:after="120"/>
            </w:pPr>
            <w:r w:rsidRPr="00D902C0">
              <w:t>Услуги частных виртуальных сетей (VPN)</w:t>
            </w:r>
          </w:p>
        </w:tc>
        <w:tc>
          <w:tcPr>
            <w:tcW w:w="1702" w:type="dxa"/>
            <w:shd w:val="clear" w:color="auto" w:fill="auto"/>
          </w:tcPr>
          <w:p w:rsidR="00E0161D" w:rsidRPr="00D37302" w:rsidRDefault="00E0161D" w:rsidP="0032768F">
            <w:pPr>
              <w:pStyle w:val="Iauiue"/>
              <w:suppressAutoHyphens/>
              <w:rPr>
                <w:b/>
                <w:bCs/>
              </w:rPr>
            </w:pPr>
          </w:p>
        </w:tc>
        <w:tc>
          <w:tcPr>
            <w:tcW w:w="1598" w:type="dxa"/>
            <w:shd w:val="clear" w:color="auto" w:fill="auto"/>
          </w:tcPr>
          <w:p w:rsidR="00E0161D" w:rsidRPr="00D37302" w:rsidRDefault="00E0161D" w:rsidP="0032768F">
            <w:pPr>
              <w:pStyle w:val="Iauiue"/>
              <w:suppressAutoHyphens/>
              <w:rPr>
                <w:b/>
                <w:bCs/>
              </w:rPr>
            </w:pPr>
          </w:p>
        </w:tc>
        <w:tc>
          <w:tcPr>
            <w:tcW w:w="1559" w:type="dxa"/>
            <w:shd w:val="clear" w:color="auto" w:fill="auto"/>
          </w:tcPr>
          <w:p w:rsidR="00E0161D" w:rsidRPr="00D37302" w:rsidRDefault="00E0161D" w:rsidP="0032768F">
            <w:pPr>
              <w:pStyle w:val="Iauiue"/>
              <w:suppressAutoHyphens/>
              <w:rPr>
                <w:b/>
                <w:bCs/>
              </w:rPr>
            </w:pPr>
          </w:p>
        </w:tc>
        <w:tc>
          <w:tcPr>
            <w:tcW w:w="1770" w:type="dxa"/>
            <w:shd w:val="clear" w:color="auto" w:fill="auto"/>
          </w:tcPr>
          <w:p w:rsidR="00E0161D" w:rsidRPr="00D37302" w:rsidRDefault="00E0161D" w:rsidP="0032768F">
            <w:pPr>
              <w:pStyle w:val="Iauiue"/>
              <w:suppressAutoHyphens/>
              <w:rPr>
                <w:b/>
                <w:bCs/>
              </w:rPr>
            </w:pPr>
          </w:p>
        </w:tc>
        <w:tc>
          <w:tcPr>
            <w:tcW w:w="1597" w:type="dxa"/>
            <w:shd w:val="clear" w:color="auto" w:fill="auto"/>
          </w:tcPr>
          <w:p w:rsidR="00E0161D" w:rsidRPr="00D37302" w:rsidRDefault="00E0161D" w:rsidP="0032768F">
            <w:pPr>
              <w:pStyle w:val="Iauiue"/>
              <w:suppressAutoHyphens/>
              <w:rPr>
                <w:b/>
                <w:bCs/>
              </w:rPr>
            </w:pPr>
          </w:p>
        </w:tc>
      </w:tr>
      <w:tr w:rsidR="004358E3" w:rsidRPr="004358E3" w:rsidTr="000168C9">
        <w:trPr>
          <w:trHeight w:val="323"/>
        </w:trPr>
        <w:tc>
          <w:tcPr>
            <w:tcW w:w="1628" w:type="dxa"/>
            <w:shd w:val="clear" w:color="auto" w:fill="auto"/>
          </w:tcPr>
          <w:p w:rsidR="004358E3" w:rsidRPr="004358E3" w:rsidRDefault="004358E3" w:rsidP="00235FC9">
            <w:pPr>
              <w:pStyle w:val="Iauiue"/>
              <w:suppressAutoHyphens/>
              <w:spacing w:before="120" w:after="120"/>
              <w:rPr>
                <w:b/>
              </w:rPr>
            </w:pPr>
            <w:r w:rsidRPr="004358E3">
              <w:rPr>
                <w:b/>
              </w:rPr>
              <w:t>ИТОГО:</w:t>
            </w:r>
          </w:p>
        </w:tc>
        <w:tc>
          <w:tcPr>
            <w:tcW w:w="1702" w:type="dxa"/>
            <w:shd w:val="clear" w:color="auto" w:fill="auto"/>
          </w:tcPr>
          <w:p w:rsidR="004358E3" w:rsidRPr="004358E3" w:rsidRDefault="004358E3" w:rsidP="0032768F">
            <w:pPr>
              <w:pStyle w:val="Iauiue"/>
              <w:suppressAutoHyphens/>
              <w:rPr>
                <w:b/>
                <w:bCs/>
              </w:rPr>
            </w:pPr>
          </w:p>
        </w:tc>
        <w:tc>
          <w:tcPr>
            <w:tcW w:w="1598" w:type="dxa"/>
            <w:shd w:val="clear" w:color="auto" w:fill="auto"/>
          </w:tcPr>
          <w:p w:rsidR="004358E3" w:rsidRPr="004358E3" w:rsidRDefault="004358E3" w:rsidP="0032768F">
            <w:pPr>
              <w:pStyle w:val="Iauiue"/>
              <w:suppressAutoHyphens/>
              <w:rPr>
                <w:b/>
                <w:bCs/>
              </w:rPr>
            </w:pPr>
          </w:p>
        </w:tc>
        <w:tc>
          <w:tcPr>
            <w:tcW w:w="1559" w:type="dxa"/>
            <w:shd w:val="clear" w:color="auto" w:fill="auto"/>
          </w:tcPr>
          <w:p w:rsidR="004358E3" w:rsidRPr="004358E3" w:rsidRDefault="004358E3" w:rsidP="0032768F">
            <w:pPr>
              <w:pStyle w:val="Iauiue"/>
              <w:suppressAutoHyphens/>
              <w:rPr>
                <w:b/>
                <w:bCs/>
              </w:rPr>
            </w:pPr>
          </w:p>
        </w:tc>
        <w:tc>
          <w:tcPr>
            <w:tcW w:w="1770" w:type="dxa"/>
            <w:shd w:val="clear" w:color="auto" w:fill="auto"/>
          </w:tcPr>
          <w:p w:rsidR="004358E3" w:rsidRPr="004358E3" w:rsidRDefault="004358E3" w:rsidP="0032768F">
            <w:pPr>
              <w:pStyle w:val="Iauiue"/>
              <w:suppressAutoHyphens/>
              <w:rPr>
                <w:b/>
                <w:bCs/>
              </w:rPr>
            </w:pPr>
          </w:p>
        </w:tc>
        <w:tc>
          <w:tcPr>
            <w:tcW w:w="1597" w:type="dxa"/>
            <w:shd w:val="clear" w:color="auto" w:fill="auto"/>
          </w:tcPr>
          <w:p w:rsidR="004358E3" w:rsidRPr="004358E3" w:rsidRDefault="004358E3" w:rsidP="0032768F">
            <w:pPr>
              <w:pStyle w:val="Iauiue"/>
              <w:suppressAutoHyphens/>
              <w:rPr>
                <w:b/>
                <w:bCs/>
              </w:rPr>
            </w:pPr>
          </w:p>
        </w:tc>
      </w:tr>
    </w:tbl>
    <w:p w:rsidR="007D6360" w:rsidRPr="003A5E16" w:rsidRDefault="00420738" w:rsidP="007D6360">
      <w:pPr>
        <w:pStyle w:val="Iauiue"/>
        <w:suppressAutoHyphens/>
        <w:spacing w:before="240" w:after="240"/>
        <w:rPr>
          <w:b/>
          <w:bCs/>
        </w:rPr>
      </w:pPr>
      <w:r>
        <w:rPr>
          <w:b/>
          <w:bCs/>
        </w:rPr>
        <w:t>3</w:t>
      </w:r>
      <w:r w:rsidR="007D6360">
        <w:rPr>
          <w:b/>
          <w:bCs/>
        </w:rPr>
        <w:t>.</w:t>
      </w:r>
      <w:r w:rsidR="007D6360" w:rsidRPr="003A5E16">
        <w:rPr>
          <w:b/>
          <w:bCs/>
        </w:rPr>
        <w:t xml:space="preserve">  Данные для расчета размера агентского вознаграждения (АВ) </w:t>
      </w:r>
      <w:r w:rsidR="0054382D">
        <w:rPr>
          <w:b/>
          <w:bCs/>
        </w:rPr>
        <w:t xml:space="preserve">за выполнение поручения </w:t>
      </w:r>
      <w:r w:rsidR="000A655A">
        <w:rPr>
          <w:b/>
          <w:bCs/>
        </w:rPr>
        <w:t xml:space="preserve">по </w:t>
      </w:r>
      <w:r w:rsidR="0054382D">
        <w:rPr>
          <w:b/>
          <w:bCs/>
        </w:rPr>
        <w:t>сервисной поддержк</w:t>
      </w:r>
      <w:r w:rsidR="000A655A">
        <w:rPr>
          <w:b/>
          <w:bCs/>
        </w:rPr>
        <w:t>е</w:t>
      </w:r>
      <w:r w:rsidR="0054382D">
        <w:rPr>
          <w:b/>
          <w:bCs/>
        </w:rPr>
        <w:t xml:space="preserve"> Клиентов</w:t>
      </w:r>
    </w:p>
    <w:tbl>
      <w:tblPr>
        <w:tblW w:w="10065" w:type="dxa"/>
        <w:tblInd w:w="-176" w:type="dxa"/>
        <w:tblLayout w:type="fixed"/>
        <w:tblLook w:val="04A0" w:firstRow="1" w:lastRow="0" w:firstColumn="1" w:lastColumn="0" w:noHBand="0" w:noVBand="1"/>
      </w:tblPr>
      <w:tblGrid>
        <w:gridCol w:w="426"/>
        <w:gridCol w:w="1418"/>
        <w:gridCol w:w="850"/>
        <w:gridCol w:w="992"/>
        <w:gridCol w:w="993"/>
        <w:gridCol w:w="1417"/>
        <w:gridCol w:w="992"/>
        <w:gridCol w:w="1134"/>
        <w:gridCol w:w="851"/>
        <w:gridCol w:w="992"/>
      </w:tblGrid>
      <w:tr w:rsidR="00054387" w:rsidTr="000168C9">
        <w:trPr>
          <w:trHeight w:val="72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E1E" w:rsidRDefault="00440E1E">
            <w:pPr>
              <w:jc w:val="center"/>
              <w:rPr>
                <w:b/>
                <w:bCs/>
                <w:color w:val="000000"/>
                <w:sz w:val="20"/>
                <w:szCs w:val="20"/>
              </w:rPr>
            </w:pPr>
            <w:r>
              <w:rPr>
                <w:b/>
                <w:bCs/>
                <w:color w:val="000000"/>
                <w:sz w:val="20"/>
                <w:szCs w:val="20"/>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E1E" w:rsidRDefault="00440E1E">
            <w:pPr>
              <w:jc w:val="center"/>
              <w:rPr>
                <w:b/>
                <w:bCs/>
                <w:color w:val="000000"/>
                <w:sz w:val="20"/>
                <w:szCs w:val="20"/>
              </w:rPr>
            </w:pPr>
            <w:r>
              <w:rPr>
                <w:b/>
                <w:bCs/>
                <w:color w:val="000000"/>
                <w:sz w:val="20"/>
                <w:szCs w:val="20"/>
              </w:rPr>
              <w:t>Наименование услуги</w:t>
            </w:r>
          </w:p>
        </w:tc>
        <w:tc>
          <w:tcPr>
            <w:tcW w:w="28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E1E" w:rsidRDefault="00440E1E">
            <w:pPr>
              <w:jc w:val="both"/>
              <w:rPr>
                <w:b/>
                <w:bCs/>
                <w:color w:val="000000"/>
                <w:sz w:val="20"/>
                <w:szCs w:val="20"/>
              </w:rPr>
            </w:pPr>
            <w:r>
              <w:rPr>
                <w:b/>
                <w:bCs/>
                <w:color w:val="000000"/>
                <w:sz w:val="20"/>
                <w:szCs w:val="20"/>
              </w:rPr>
              <w:t>Информирование Клиентов о плановых и неплановых перерывах в оказании Услуг.</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0E1E" w:rsidRDefault="00440E1E">
            <w:pPr>
              <w:jc w:val="center"/>
              <w:rPr>
                <w:b/>
                <w:bCs/>
                <w:color w:val="000000"/>
                <w:sz w:val="18"/>
                <w:szCs w:val="18"/>
              </w:rPr>
            </w:pPr>
            <w:r>
              <w:rPr>
                <w:b/>
                <w:bCs/>
                <w:color w:val="000000"/>
                <w:sz w:val="18"/>
                <w:szCs w:val="18"/>
              </w:rPr>
              <w:t>Прием, регистрация и классификация заявок от Клиентов о проблемах, связанных с качеством Услуг, оформлено заявок, шт.</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E1E" w:rsidRDefault="00440E1E">
            <w:pPr>
              <w:jc w:val="both"/>
              <w:rPr>
                <w:b/>
                <w:bCs/>
                <w:color w:val="000000"/>
                <w:sz w:val="18"/>
                <w:szCs w:val="18"/>
              </w:rPr>
            </w:pPr>
            <w:r>
              <w:rPr>
                <w:b/>
                <w:bCs/>
                <w:color w:val="000000"/>
                <w:sz w:val="18"/>
                <w:szCs w:val="18"/>
              </w:rPr>
              <w:t>Информирование Клиентов о статусе решения проблем, связанных с качеством Услуг.</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0E1E" w:rsidRDefault="00440E1E">
            <w:pPr>
              <w:jc w:val="center"/>
              <w:rPr>
                <w:b/>
                <w:bCs/>
                <w:color w:val="000000"/>
                <w:sz w:val="20"/>
                <w:szCs w:val="20"/>
              </w:rPr>
            </w:pPr>
            <w:r>
              <w:rPr>
                <w:b/>
                <w:bCs/>
                <w:color w:val="000000"/>
                <w:sz w:val="20"/>
                <w:szCs w:val="20"/>
              </w:rPr>
              <w:t>Размер АВ, с НДС</w:t>
            </w:r>
          </w:p>
        </w:tc>
      </w:tr>
      <w:tr w:rsidR="00054387" w:rsidTr="000168C9">
        <w:trPr>
          <w:trHeight w:val="300"/>
        </w:trPr>
        <w:tc>
          <w:tcPr>
            <w:tcW w:w="426" w:type="dxa"/>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440E1E" w:rsidRDefault="00440E1E">
            <w:pPr>
              <w:rPr>
                <w:b/>
                <w:bCs/>
                <w:color w:val="000000"/>
                <w:sz w:val="18"/>
                <w:szCs w:val="18"/>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440E1E" w:rsidRDefault="00440E1E">
            <w:pPr>
              <w:rPr>
                <w:b/>
                <w:bCs/>
                <w:color w:val="000000"/>
                <w:sz w:val="20"/>
                <w:szCs w:val="20"/>
              </w:rPr>
            </w:pPr>
          </w:p>
        </w:tc>
      </w:tr>
      <w:tr w:rsidR="00054387" w:rsidTr="000168C9">
        <w:trPr>
          <w:trHeight w:val="1620"/>
        </w:trPr>
        <w:tc>
          <w:tcPr>
            <w:tcW w:w="426" w:type="dxa"/>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40E1E" w:rsidRDefault="00440E1E">
            <w:pPr>
              <w:rPr>
                <w:b/>
                <w:bCs/>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Всего информационных сообщений</w:t>
            </w:r>
          </w:p>
        </w:tc>
        <w:tc>
          <w:tcPr>
            <w:tcW w:w="992"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Отработанных информационных сообщений</w:t>
            </w:r>
          </w:p>
        </w:tc>
        <w:tc>
          <w:tcPr>
            <w:tcW w:w="993"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 выполнения</w:t>
            </w:r>
          </w:p>
        </w:tc>
        <w:tc>
          <w:tcPr>
            <w:tcW w:w="1417" w:type="dxa"/>
            <w:vMerge/>
            <w:tcBorders>
              <w:top w:val="single" w:sz="4" w:space="0" w:color="auto"/>
              <w:left w:val="single" w:sz="4" w:space="0" w:color="auto"/>
              <w:bottom w:val="single" w:sz="4" w:space="0" w:color="000000"/>
              <w:right w:val="single" w:sz="4" w:space="0" w:color="auto"/>
            </w:tcBorders>
            <w:vAlign w:val="center"/>
          </w:tcPr>
          <w:p w:rsidR="00440E1E" w:rsidRDefault="00440E1E">
            <w:pPr>
              <w:rPr>
                <w:b/>
                <w:bCs/>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Всего информационных сообщений</w:t>
            </w:r>
          </w:p>
        </w:tc>
        <w:tc>
          <w:tcPr>
            <w:tcW w:w="1134"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Отработанных информационных сообщений</w:t>
            </w:r>
          </w:p>
        </w:tc>
        <w:tc>
          <w:tcPr>
            <w:tcW w:w="851" w:type="dxa"/>
            <w:tcBorders>
              <w:top w:val="nil"/>
              <w:left w:val="nil"/>
              <w:bottom w:val="single" w:sz="4" w:space="0" w:color="auto"/>
              <w:right w:val="single" w:sz="4" w:space="0" w:color="auto"/>
            </w:tcBorders>
            <w:shd w:val="clear" w:color="auto" w:fill="auto"/>
            <w:vAlign w:val="center"/>
          </w:tcPr>
          <w:p w:rsidR="00440E1E" w:rsidRDefault="00440E1E">
            <w:pPr>
              <w:jc w:val="center"/>
              <w:rPr>
                <w:b/>
                <w:bCs/>
                <w:i/>
                <w:iCs/>
                <w:color w:val="000000"/>
                <w:sz w:val="20"/>
                <w:szCs w:val="20"/>
              </w:rPr>
            </w:pPr>
            <w:r>
              <w:rPr>
                <w:b/>
                <w:bCs/>
                <w:i/>
                <w:iCs/>
                <w:color w:val="000000"/>
                <w:sz w:val="20"/>
                <w:szCs w:val="20"/>
              </w:rPr>
              <w:t>% выполнения</w:t>
            </w:r>
          </w:p>
        </w:tc>
        <w:tc>
          <w:tcPr>
            <w:tcW w:w="992" w:type="dxa"/>
            <w:vMerge/>
            <w:tcBorders>
              <w:top w:val="single" w:sz="4" w:space="0" w:color="auto"/>
              <w:left w:val="single" w:sz="4" w:space="0" w:color="auto"/>
              <w:bottom w:val="single" w:sz="4" w:space="0" w:color="000000"/>
              <w:right w:val="single" w:sz="4" w:space="0" w:color="auto"/>
            </w:tcBorders>
            <w:vAlign w:val="center"/>
          </w:tcPr>
          <w:p w:rsidR="00440E1E" w:rsidRDefault="00440E1E">
            <w:pPr>
              <w:rPr>
                <w:b/>
                <w:bCs/>
                <w:color w:val="000000"/>
                <w:sz w:val="20"/>
                <w:szCs w:val="20"/>
              </w:rPr>
            </w:pPr>
          </w:p>
        </w:tc>
      </w:tr>
      <w:tr w:rsidR="00BD3311" w:rsidTr="000168C9">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tcPr>
          <w:p w:rsidR="00BD3311" w:rsidRDefault="00BD3311">
            <w:pPr>
              <w:jc w:val="right"/>
              <w:rPr>
                <w:rFonts w:ascii="Calibri" w:hAnsi="Calibri" w:cs="Calibri"/>
                <w:color w:val="000000"/>
                <w:sz w:val="22"/>
                <w:szCs w:val="22"/>
              </w:rPr>
            </w:pPr>
            <w:r>
              <w:rPr>
                <w:rFonts w:ascii="Calibri" w:hAnsi="Calibri" w:cs="Calibri"/>
                <w:color w:val="000000"/>
                <w:sz w:val="22"/>
                <w:szCs w:val="22"/>
              </w:rPr>
              <w:lastRenderedPageBreak/>
              <w:t>1</w:t>
            </w:r>
          </w:p>
        </w:tc>
        <w:tc>
          <w:tcPr>
            <w:tcW w:w="1418" w:type="dxa"/>
            <w:tcBorders>
              <w:top w:val="nil"/>
              <w:left w:val="nil"/>
              <w:bottom w:val="single" w:sz="4" w:space="0" w:color="auto"/>
              <w:right w:val="single" w:sz="4" w:space="0" w:color="auto"/>
            </w:tcBorders>
            <w:shd w:val="clear" w:color="auto" w:fill="auto"/>
            <w:noWrap/>
          </w:tcPr>
          <w:p w:rsidR="00BD3311" w:rsidRDefault="00BD3311">
            <w:pPr>
              <w:rPr>
                <w:sz w:val="20"/>
                <w:szCs w:val="20"/>
              </w:rPr>
            </w:pPr>
            <w:r w:rsidRPr="00D902C0">
              <w:rPr>
                <w:sz w:val="20"/>
                <w:szCs w:val="20"/>
              </w:rPr>
              <w:t>Услуги частных виртуальных сетей (VPN)</w:t>
            </w:r>
          </w:p>
          <w:p w:rsidR="005C64EB" w:rsidRDefault="005C64EB">
            <w:pPr>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BD3311" w:rsidRDefault="00BD3311">
            <w:pPr>
              <w:rPr>
                <w:rFonts w:ascii="Calibri" w:hAnsi="Calibri" w:cs="Calibri"/>
                <w:color w:val="000000"/>
                <w:sz w:val="22"/>
                <w:szCs w:val="22"/>
              </w:rPr>
            </w:pPr>
            <w:r>
              <w:rPr>
                <w:rFonts w:ascii="Calibri" w:hAnsi="Calibri" w:cs="Calibri"/>
                <w:color w:val="000000"/>
                <w:sz w:val="22"/>
                <w:szCs w:val="22"/>
              </w:rPr>
              <w:t> </w:t>
            </w:r>
          </w:p>
        </w:tc>
      </w:tr>
      <w:tr w:rsidR="005874AB" w:rsidTr="000168C9">
        <w:trPr>
          <w:trHeight w:val="300"/>
        </w:trPr>
        <w:tc>
          <w:tcPr>
            <w:tcW w:w="1844" w:type="dxa"/>
            <w:gridSpan w:val="2"/>
            <w:tcBorders>
              <w:top w:val="nil"/>
              <w:left w:val="single" w:sz="4" w:space="0" w:color="auto"/>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ИТОГО</w:t>
            </w:r>
          </w:p>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5874AB" w:rsidRDefault="005874AB">
            <w:pPr>
              <w:rPr>
                <w:rFonts w:ascii="Calibri" w:hAnsi="Calibri" w:cs="Calibri"/>
                <w:color w:val="000000"/>
                <w:sz w:val="22"/>
                <w:szCs w:val="22"/>
              </w:rPr>
            </w:pPr>
            <w:r>
              <w:rPr>
                <w:rFonts w:ascii="Calibri" w:hAnsi="Calibri" w:cs="Calibri"/>
                <w:color w:val="000000"/>
                <w:sz w:val="22"/>
                <w:szCs w:val="22"/>
              </w:rPr>
              <w:t> </w:t>
            </w:r>
          </w:p>
        </w:tc>
      </w:tr>
    </w:tbl>
    <w:p w:rsidR="002D4F19" w:rsidRPr="003A5E16" w:rsidRDefault="002D4F19" w:rsidP="002D4F19">
      <w:pPr>
        <w:pStyle w:val="Iauiue"/>
        <w:suppressAutoHyphens/>
        <w:spacing w:before="240" w:after="240"/>
        <w:rPr>
          <w:b/>
          <w:bCs/>
        </w:rPr>
      </w:pPr>
      <w:r>
        <w:rPr>
          <w:b/>
          <w:bCs/>
        </w:rPr>
        <w:t>4.</w:t>
      </w:r>
      <w:r w:rsidRPr="003A5E16">
        <w:rPr>
          <w:b/>
          <w:bCs/>
        </w:rPr>
        <w:t xml:space="preserve">  Данные </w:t>
      </w:r>
      <w:r w:rsidR="00AF66B8">
        <w:rPr>
          <w:b/>
          <w:bCs/>
        </w:rPr>
        <w:t xml:space="preserve">о наличии штрафов </w:t>
      </w:r>
      <w:r>
        <w:rPr>
          <w:b/>
          <w:bCs/>
        </w:rPr>
        <w:t>и рекламаций</w:t>
      </w:r>
    </w:p>
    <w:tbl>
      <w:tblPr>
        <w:tblW w:w="10321"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2833"/>
        <w:gridCol w:w="1559"/>
        <w:gridCol w:w="1418"/>
        <w:gridCol w:w="850"/>
        <w:gridCol w:w="1418"/>
        <w:gridCol w:w="1417"/>
      </w:tblGrid>
      <w:tr w:rsidR="00AF66B8" w:rsidRPr="005F6DAD" w:rsidTr="004226E9">
        <w:trPr>
          <w:trHeight w:val="703"/>
        </w:trPr>
        <w:tc>
          <w:tcPr>
            <w:tcW w:w="826" w:type="dxa"/>
            <w:shd w:val="clear" w:color="auto" w:fill="auto"/>
            <w:tcMar>
              <w:left w:w="28" w:type="dxa"/>
              <w:right w:w="0" w:type="dxa"/>
            </w:tcMar>
            <w:vAlign w:val="center"/>
          </w:tcPr>
          <w:p w:rsidR="00AF66B8" w:rsidRPr="005F6DAD" w:rsidRDefault="00AF66B8" w:rsidP="004226E9">
            <w:pPr>
              <w:shd w:val="clear" w:color="auto" w:fill="FFFFFF"/>
              <w:jc w:val="center"/>
              <w:rPr>
                <w:sz w:val="20"/>
                <w:szCs w:val="20"/>
              </w:rPr>
            </w:pPr>
            <w:r w:rsidRPr="005F6DAD">
              <w:rPr>
                <w:b/>
                <w:bCs/>
                <w:spacing w:val="-6"/>
                <w:sz w:val="20"/>
                <w:szCs w:val="20"/>
              </w:rPr>
              <w:t>№ п/п</w:t>
            </w:r>
          </w:p>
        </w:tc>
        <w:tc>
          <w:tcPr>
            <w:tcW w:w="2833" w:type="dxa"/>
            <w:shd w:val="clear" w:color="auto" w:fill="auto"/>
            <w:tcMar>
              <w:left w:w="28" w:type="dxa"/>
              <w:right w:w="0" w:type="dxa"/>
            </w:tcMar>
            <w:vAlign w:val="center"/>
          </w:tcPr>
          <w:p w:rsidR="00AF66B8" w:rsidRPr="005F6DAD" w:rsidRDefault="00AF66B8" w:rsidP="004226E9">
            <w:pPr>
              <w:jc w:val="center"/>
              <w:rPr>
                <w:sz w:val="20"/>
                <w:szCs w:val="20"/>
              </w:rPr>
            </w:pPr>
            <w:r>
              <w:rPr>
                <w:b/>
                <w:bCs/>
                <w:spacing w:val="-3"/>
                <w:sz w:val="20"/>
                <w:szCs w:val="20"/>
              </w:rPr>
              <w:t>Основания для применения штрафных санкций</w:t>
            </w:r>
          </w:p>
        </w:tc>
        <w:tc>
          <w:tcPr>
            <w:tcW w:w="1559" w:type="dxa"/>
            <w:shd w:val="clear" w:color="auto" w:fill="auto"/>
            <w:tcMar>
              <w:left w:w="28" w:type="dxa"/>
              <w:right w:w="0" w:type="dxa"/>
            </w:tcMar>
            <w:vAlign w:val="center"/>
          </w:tcPr>
          <w:p w:rsidR="00AF66B8" w:rsidRPr="005F6DAD" w:rsidRDefault="00AF66B8" w:rsidP="004226E9">
            <w:pPr>
              <w:shd w:val="clear" w:color="auto" w:fill="FFFFFF"/>
              <w:ind w:left="-40"/>
              <w:jc w:val="center"/>
              <w:rPr>
                <w:sz w:val="20"/>
                <w:szCs w:val="20"/>
              </w:rPr>
            </w:pPr>
            <w:r>
              <w:rPr>
                <w:b/>
                <w:bCs/>
                <w:spacing w:val="-3"/>
                <w:sz w:val="20"/>
                <w:szCs w:val="20"/>
              </w:rPr>
              <w:t>Количество</w:t>
            </w:r>
          </w:p>
        </w:tc>
        <w:tc>
          <w:tcPr>
            <w:tcW w:w="1418" w:type="dxa"/>
            <w:shd w:val="clear" w:color="auto" w:fill="auto"/>
            <w:vAlign w:val="center"/>
          </w:tcPr>
          <w:p w:rsidR="00AF66B8" w:rsidRPr="005F6DAD" w:rsidRDefault="00AF66B8" w:rsidP="004226E9">
            <w:pPr>
              <w:shd w:val="clear" w:color="auto" w:fill="FFFFFF"/>
              <w:jc w:val="center"/>
              <w:rPr>
                <w:sz w:val="20"/>
                <w:szCs w:val="20"/>
              </w:rPr>
            </w:pPr>
            <w:r>
              <w:rPr>
                <w:b/>
                <w:bCs/>
                <w:spacing w:val="-5"/>
                <w:sz w:val="20"/>
                <w:szCs w:val="20"/>
              </w:rPr>
              <w:t>Описание</w:t>
            </w:r>
          </w:p>
        </w:tc>
        <w:tc>
          <w:tcPr>
            <w:tcW w:w="850" w:type="dxa"/>
            <w:shd w:val="clear" w:color="auto" w:fill="auto"/>
            <w:tcMar>
              <w:left w:w="28" w:type="dxa"/>
              <w:right w:w="0" w:type="dxa"/>
            </w:tcMar>
            <w:vAlign w:val="center"/>
          </w:tcPr>
          <w:p w:rsidR="00AF66B8" w:rsidRPr="005F6DAD" w:rsidRDefault="00AF66B8" w:rsidP="004226E9">
            <w:pPr>
              <w:shd w:val="clear" w:color="auto" w:fill="FFFFFF"/>
              <w:jc w:val="center"/>
              <w:rPr>
                <w:b/>
                <w:sz w:val="20"/>
                <w:szCs w:val="20"/>
              </w:rPr>
            </w:pPr>
            <w:r w:rsidRPr="005F6DAD">
              <w:rPr>
                <w:b/>
                <w:sz w:val="20"/>
                <w:szCs w:val="20"/>
              </w:rPr>
              <w:t>Ставка</w:t>
            </w:r>
          </w:p>
        </w:tc>
        <w:tc>
          <w:tcPr>
            <w:tcW w:w="1418" w:type="dxa"/>
            <w:shd w:val="clear" w:color="auto" w:fill="auto"/>
            <w:tcMar>
              <w:left w:w="28" w:type="dxa"/>
              <w:right w:w="0" w:type="dxa"/>
            </w:tcMar>
            <w:vAlign w:val="center"/>
          </w:tcPr>
          <w:p w:rsidR="00AF66B8" w:rsidRPr="005F6DAD" w:rsidRDefault="00AF66B8" w:rsidP="005874AB">
            <w:pPr>
              <w:shd w:val="clear" w:color="auto" w:fill="FFFFFF"/>
              <w:spacing w:line="278" w:lineRule="exact"/>
              <w:jc w:val="center"/>
              <w:rPr>
                <w:sz w:val="20"/>
                <w:szCs w:val="20"/>
              </w:rPr>
            </w:pPr>
            <w:r w:rsidRPr="005F6DAD">
              <w:rPr>
                <w:b/>
                <w:bCs/>
                <w:spacing w:val="-3"/>
                <w:sz w:val="20"/>
                <w:szCs w:val="20"/>
              </w:rPr>
              <w:t xml:space="preserve">Размер </w:t>
            </w:r>
            <w:r>
              <w:rPr>
                <w:b/>
                <w:bCs/>
                <w:spacing w:val="-3"/>
                <w:sz w:val="20"/>
                <w:szCs w:val="20"/>
              </w:rPr>
              <w:t>штрафа</w:t>
            </w:r>
            <w:r w:rsidRPr="005F6DAD">
              <w:rPr>
                <w:b/>
                <w:bCs/>
                <w:sz w:val="20"/>
                <w:szCs w:val="20"/>
              </w:rPr>
              <w:t xml:space="preserve"> с </w:t>
            </w:r>
            <w:r w:rsidRPr="005F6DAD">
              <w:rPr>
                <w:b/>
                <w:bCs/>
                <w:spacing w:val="-1"/>
                <w:sz w:val="20"/>
                <w:szCs w:val="20"/>
              </w:rPr>
              <w:t>НДС, руб.</w:t>
            </w:r>
          </w:p>
        </w:tc>
        <w:tc>
          <w:tcPr>
            <w:tcW w:w="1417" w:type="dxa"/>
            <w:shd w:val="clear" w:color="auto" w:fill="auto"/>
            <w:tcMar>
              <w:left w:w="28" w:type="dxa"/>
              <w:right w:w="0" w:type="dxa"/>
            </w:tcMar>
            <w:vAlign w:val="center"/>
          </w:tcPr>
          <w:p w:rsidR="00AF66B8" w:rsidRPr="005F6DAD" w:rsidRDefault="00AF66B8" w:rsidP="004226E9">
            <w:pPr>
              <w:shd w:val="clear" w:color="auto" w:fill="FFFFFF"/>
              <w:spacing w:line="278" w:lineRule="exact"/>
              <w:ind w:right="10"/>
              <w:jc w:val="center"/>
              <w:rPr>
                <w:sz w:val="20"/>
                <w:szCs w:val="20"/>
              </w:rPr>
            </w:pPr>
            <w:r w:rsidRPr="005F6DAD">
              <w:rPr>
                <w:b/>
                <w:bCs/>
                <w:spacing w:val="-2"/>
                <w:sz w:val="20"/>
                <w:szCs w:val="20"/>
              </w:rPr>
              <w:t xml:space="preserve">В том числе </w:t>
            </w:r>
            <w:r w:rsidRPr="005F6DAD">
              <w:rPr>
                <w:b/>
                <w:bCs/>
                <w:spacing w:val="-3"/>
                <w:sz w:val="20"/>
                <w:szCs w:val="20"/>
              </w:rPr>
              <w:t>НДС, руб.</w:t>
            </w:r>
          </w:p>
        </w:tc>
      </w:tr>
      <w:tr w:rsidR="00AF66B8" w:rsidRPr="005F6DAD" w:rsidTr="00AF66B8">
        <w:tc>
          <w:tcPr>
            <w:tcW w:w="826" w:type="dxa"/>
            <w:shd w:val="clear" w:color="auto" w:fill="auto"/>
            <w:tcMar>
              <w:left w:w="28" w:type="dxa"/>
              <w:right w:w="0" w:type="dxa"/>
            </w:tcMar>
          </w:tcPr>
          <w:p w:rsidR="00AF66B8" w:rsidRPr="005F6DAD" w:rsidRDefault="00AF66B8" w:rsidP="004226E9">
            <w:pPr>
              <w:jc w:val="center"/>
              <w:rPr>
                <w:b/>
                <w:sz w:val="20"/>
                <w:szCs w:val="20"/>
              </w:rPr>
            </w:pPr>
            <w:r w:rsidRPr="005F6DAD">
              <w:rPr>
                <w:b/>
                <w:sz w:val="20"/>
                <w:szCs w:val="20"/>
              </w:rPr>
              <w:t>1</w:t>
            </w:r>
          </w:p>
        </w:tc>
        <w:tc>
          <w:tcPr>
            <w:tcW w:w="2833" w:type="dxa"/>
            <w:shd w:val="clear" w:color="auto" w:fill="auto"/>
            <w:tcMar>
              <w:left w:w="28" w:type="dxa"/>
              <w:right w:w="0" w:type="dxa"/>
            </w:tcMar>
          </w:tcPr>
          <w:p w:rsidR="00AF66B8" w:rsidRPr="005F6DAD" w:rsidRDefault="00AF66B8" w:rsidP="004226E9">
            <w:pPr>
              <w:jc w:val="center"/>
              <w:rPr>
                <w:b/>
                <w:color w:val="000000"/>
                <w:sz w:val="20"/>
                <w:szCs w:val="20"/>
              </w:rPr>
            </w:pPr>
            <w:r w:rsidRPr="005F6DAD">
              <w:rPr>
                <w:b/>
                <w:color w:val="000000"/>
                <w:sz w:val="20"/>
                <w:szCs w:val="20"/>
              </w:rPr>
              <w:t>2</w:t>
            </w:r>
          </w:p>
        </w:tc>
        <w:tc>
          <w:tcPr>
            <w:tcW w:w="1559" w:type="dxa"/>
            <w:shd w:val="clear" w:color="auto" w:fill="auto"/>
            <w:tcMar>
              <w:left w:w="28" w:type="dxa"/>
              <w:right w:w="0" w:type="dxa"/>
            </w:tcMar>
          </w:tcPr>
          <w:p w:rsidR="00AF66B8" w:rsidRPr="005F6DAD" w:rsidRDefault="00AF66B8" w:rsidP="004226E9">
            <w:pPr>
              <w:jc w:val="center"/>
              <w:rPr>
                <w:rFonts w:eastAsia="Arial Unicode MS"/>
                <w:b/>
                <w:sz w:val="20"/>
                <w:szCs w:val="20"/>
              </w:rPr>
            </w:pPr>
            <w:r w:rsidRPr="005F6DAD">
              <w:rPr>
                <w:rFonts w:eastAsia="Arial Unicode MS"/>
                <w:b/>
                <w:sz w:val="20"/>
                <w:szCs w:val="20"/>
              </w:rPr>
              <w:t>3</w:t>
            </w:r>
          </w:p>
        </w:tc>
        <w:tc>
          <w:tcPr>
            <w:tcW w:w="1418" w:type="dxa"/>
            <w:shd w:val="clear" w:color="auto" w:fill="auto"/>
            <w:tcMar>
              <w:left w:w="28" w:type="dxa"/>
              <w:right w:w="0" w:type="dxa"/>
            </w:tcMar>
          </w:tcPr>
          <w:p w:rsidR="00AF66B8" w:rsidRPr="005F6DAD" w:rsidRDefault="00AF66B8" w:rsidP="004226E9">
            <w:pPr>
              <w:jc w:val="center"/>
              <w:rPr>
                <w:b/>
                <w:spacing w:val="-1"/>
                <w:sz w:val="20"/>
                <w:szCs w:val="20"/>
              </w:rPr>
            </w:pPr>
            <w:r w:rsidRPr="005F6DAD">
              <w:rPr>
                <w:b/>
                <w:spacing w:val="-1"/>
                <w:sz w:val="20"/>
                <w:szCs w:val="20"/>
              </w:rPr>
              <w:t>4</w:t>
            </w:r>
          </w:p>
        </w:tc>
        <w:tc>
          <w:tcPr>
            <w:tcW w:w="850" w:type="dxa"/>
            <w:shd w:val="clear" w:color="auto" w:fill="auto"/>
            <w:tcMar>
              <w:left w:w="28" w:type="dxa"/>
              <w:right w:w="0" w:type="dxa"/>
            </w:tcMar>
          </w:tcPr>
          <w:p w:rsidR="00AF66B8" w:rsidRPr="005F6DAD" w:rsidRDefault="00AF66B8" w:rsidP="004226E9">
            <w:pPr>
              <w:shd w:val="clear" w:color="auto" w:fill="FFFFFF"/>
              <w:jc w:val="center"/>
              <w:rPr>
                <w:b/>
                <w:sz w:val="20"/>
                <w:szCs w:val="20"/>
              </w:rPr>
            </w:pPr>
            <w:r w:rsidRPr="005F6DAD">
              <w:rPr>
                <w:b/>
                <w:sz w:val="20"/>
                <w:szCs w:val="20"/>
              </w:rPr>
              <w:t>5</w:t>
            </w:r>
          </w:p>
        </w:tc>
        <w:tc>
          <w:tcPr>
            <w:tcW w:w="1418" w:type="dxa"/>
            <w:shd w:val="clear" w:color="auto" w:fill="auto"/>
            <w:tcMar>
              <w:left w:w="28" w:type="dxa"/>
              <w:right w:w="0" w:type="dxa"/>
            </w:tcMar>
          </w:tcPr>
          <w:p w:rsidR="00AF66B8" w:rsidRPr="005F6DAD" w:rsidRDefault="00AF66B8" w:rsidP="004226E9">
            <w:pPr>
              <w:shd w:val="clear" w:color="auto" w:fill="FFFFFF"/>
              <w:jc w:val="center"/>
              <w:rPr>
                <w:b/>
                <w:sz w:val="20"/>
                <w:szCs w:val="20"/>
              </w:rPr>
            </w:pPr>
            <w:r w:rsidRPr="005F6DAD">
              <w:rPr>
                <w:b/>
                <w:sz w:val="20"/>
                <w:szCs w:val="20"/>
              </w:rPr>
              <w:t>6</w:t>
            </w:r>
          </w:p>
        </w:tc>
        <w:tc>
          <w:tcPr>
            <w:tcW w:w="1417" w:type="dxa"/>
            <w:shd w:val="clear" w:color="auto" w:fill="auto"/>
            <w:tcMar>
              <w:left w:w="28" w:type="dxa"/>
            </w:tcMar>
          </w:tcPr>
          <w:p w:rsidR="00AF66B8" w:rsidRPr="005F6DAD" w:rsidRDefault="00AF66B8" w:rsidP="004226E9">
            <w:pPr>
              <w:shd w:val="clear" w:color="auto" w:fill="FFFFFF"/>
              <w:jc w:val="center"/>
              <w:rPr>
                <w:b/>
                <w:sz w:val="20"/>
                <w:szCs w:val="20"/>
              </w:rPr>
            </w:pPr>
            <w:r w:rsidRPr="005F6DAD">
              <w:rPr>
                <w:b/>
                <w:sz w:val="20"/>
                <w:szCs w:val="20"/>
              </w:rPr>
              <w:t>7</w:t>
            </w:r>
          </w:p>
        </w:tc>
      </w:tr>
      <w:tr w:rsidR="00AF66B8" w:rsidRPr="00D13B4B" w:rsidTr="00AF66B8">
        <w:trPr>
          <w:trHeight w:val="481"/>
        </w:trPr>
        <w:tc>
          <w:tcPr>
            <w:tcW w:w="826" w:type="dxa"/>
            <w:shd w:val="clear" w:color="auto" w:fill="auto"/>
            <w:tcMar>
              <w:left w:w="28" w:type="dxa"/>
              <w:right w:w="0" w:type="dxa"/>
            </w:tcMar>
          </w:tcPr>
          <w:p w:rsidR="00AF66B8" w:rsidRPr="005F6DAD" w:rsidRDefault="00AF66B8" w:rsidP="005874AB">
            <w:pPr>
              <w:jc w:val="center"/>
              <w:rPr>
                <w:sz w:val="20"/>
                <w:szCs w:val="20"/>
              </w:rPr>
            </w:pPr>
            <w:r w:rsidRPr="005F6DAD">
              <w:rPr>
                <w:sz w:val="20"/>
                <w:szCs w:val="20"/>
              </w:rPr>
              <w:t>1.</w:t>
            </w:r>
          </w:p>
        </w:tc>
        <w:tc>
          <w:tcPr>
            <w:tcW w:w="2833" w:type="dxa"/>
            <w:shd w:val="clear" w:color="auto" w:fill="auto"/>
            <w:tcMar>
              <w:left w:w="28" w:type="dxa"/>
              <w:right w:w="0" w:type="dxa"/>
            </w:tcMar>
            <w:vAlign w:val="center"/>
          </w:tcPr>
          <w:p w:rsidR="00AF66B8" w:rsidRPr="005F6DAD" w:rsidRDefault="00AF66B8" w:rsidP="005874AB">
            <w:pPr>
              <w:shd w:val="clear" w:color="auto" w:fill="FFFFFF"/>
              <w:ind w:hanging="11"/>
              <w:rPr>
                <w:color w:val="000000"/>
                <w:spacing w:val="-3"/>
                <w:sz w:val="20"/>
                <w:szCs w:val="20"/>
              </w:rPr>
            </w:pPr>
            <w:r>
              <w:rPr>
                <w:sz w:val="20"/>
                <w:szCs w:val="20"/>
              </w:rPr>
              <w:t xml:space="preserve">Нарушения в соответствии с </w:t>
            </w:r>
            <w:proofErr w:type="spellStart"/>
            <w:r>
              <w:rPr>
                <w:sz w:val="20"/>
                <w:szCs w:val="20"/>
              </w:rPr>
              <w:t>пп</w:t>
            </w:r>
            <w:proofErr w:type="spellEnd"/>
            <w:r>
              <w:rPr>
                <w:sz w:val="20"/>
                <w:szCs w:val="20"/>
              </w:rPr>
              <w:t>. 5.6, 5.7 Договора</w:t>
            </w:r>
          </w:p>
        </w:tc>
        <w:tc>
          <w:tcPr>
            <w:tcW w:w="1559" w:type="dxa"/>
            <w:shd w:val="clear" w:color="auto" w:fill="auto"/>
            <w:tcMar>
              <w:left w:w="28" w:type="dxa"/>
              <w:right w:w="0" w:type="dxa"/>
            </w:tcMar>
            <w:vAlign w:val="center"/>
          </w:tcPr>
          <w:p w:rsidR="00AF66B8" w:rsidRPr="005F6DAD" w:rsidRDefault="00AF66B8" w:rsidP="005874AB">
            <w:pPr>
              <w:shd w:val="clear" w:color="auto" w:fill="FFFFFF"/>
              <w:jc w:val="center"/>
              <w:rPr>
                <w:sz w:val="20"/>
                <w:szCs w:val="20"/>
              </w:rPr>
            </w:pPr>
          </w:p>
        </w:tc>
        <w:tc>
          <w:tcPr>
            <w:tcW w:w="1418" w:type="dxa"/>
            <w:shd w:val="clear" w:color="auto" w:fill="auto"/>
            <w:tcMar>
              <w:left w:w="28" w:type="dxa"/>
              <w:right w:w="0" w:type="dxa"/>
            </w:tcMar>
          </w:tcPr>
          <w:p w:rsidR="00AF66B8" w:rsidRPr="005F6DAD" w:rsidRDefault="00AF66B8" w:rsidP="005874AB">
            <w:pPr>
              <w:jc w:val="both"/>
              <w:rPr>
                <w:spacing w:val="-1"/>
                <w:sz w:val="20"/>
                <w:szCs w:val="20"/>
              </w:rPr>
            </w:pPr>
          </w:p>
        </w:tc>
        <w:tc>
          <w:tcPr>
            <w:tcW w:w="850" w:type="dxa"/>
            <w:shd w:val="clear" w:color="auto" w:fill="auto"/>
            <w:tcMar>
              <w:left w:w="28" w:type="dxa"/>
              <w:right w:w="0" w:type="dxa"/>
            </w:tcMar>
          </w:tcPr>
          <w:p w:rsidR="00AF66B8" w:rsidRPr="005F6DAD" w:rsidRDefault="00AF66B8" w:rsidP="005874AB">
            <w:pPr>
              <w:shd w:val="clear" w:color="auto" w:fill="FFFFFF"/>
              <w:jc w:val="both"/>
              <w:rPr>
                <w:sz w:val="20"/>
                <w:szCs w:val="20"/>
              </w:rPr>
            </w:pPr>
          </w:p>
        </w:tc>
        <w:tc>
          <w:tcPr>
            <w:tcW w:w="1418" w:type="dxa"/>
            <w:shd w:val="clear" w:color="auto" w:fill="auto"/>
            <w:tcMar>
              <w:left w:w="28" w:type="dxa"/>
              <w:right w:w="0" w:type="dxa"/>
            </w:tcMar>
          </w:tcPr>
          <w:p w:rsidR="00AF66B8" w:rsidRPr="005F6DAD" w:rsidRDefault="00AF66B8" w:rsidP="005874AB">
            <w:pPr>
              <w:shd w:val="clear" w:color="auto" w:fill="FFFFFF"/>
              <w:jc w:val="both"/>
              <w:rPr>
                <w:sz w:val="20"/>
                <w:szCs w:val="20"/>
              </w:rPr>
            </w:pPr>
          </w:p>
        </w:tc>
        <w:tc>
          <w:tcPr>
            <w:tcW w:w="1417" w:type="dxa"/>
            <w:shd w:val="clear" w:color="auto" w:fill="auto"/>
            <w:tcMar>
              <w:left w:w="28" w:type="dxa"/>
            </w:tcMar>
          </w:tcPr>
          <w:p w:rsidR="00AF66B8" w:rsidRPr="005F6DAD" w:rsidRDefault="00AF66B8" w:rsidP="005874AB">
            <w:pPr>
              <w:shd w:val="clear" w:color="auto" w:fill="FFFFFF"/>
              <w:jc w:val="both"/>
              <w:rPr>
                <w:sz w:val="20"/>
                <w:szCs w:val="20"/>
              </w:rPr>
            </w:pPr>
          </w:p>
        </w:tc>
      </w:tr>
      <w:tr w:rsidR="00AF66B8" w:rsidRPr="00D13B4B" w:rsidTr="00AF66B8">
        <w:trPr>
          <w:trHeight w:val="347"/>
        </w:trPr>
        <w:tc>
          <w:tcPr>
            <w:tcW w:w="826" w:type="dxa"/>
            <w:shd w:val="clear" w:color="auto" w:fill="auto"/>
            <w:tcMar>
              <w:left w:w="28" w:type="dxa"/>
              <w:right w:w="0" w:type="dxa"/>
            </w:tcMar>
          </w:tcPr>
          <w:p w:rsidR="00AF66B8" w:rsidRPr="005F6DAD" w:rsidRDefault="00AF66B8" w:rsidP="004226E9">
            <w:pPr>
              <w:jc w:val="center"/>
              <w:rPr>
                <w:sz w:val="20"/>
                <w:szCs w:val="20"/>
              </w:rPr>
            </w:pPr>
            <w:r>
              <w:rPr>
                <w:sz w:val="20"/>
                <w:szCs w:val="20"/>
              </w:rPr>
              <w:t>2.</w:t>
            </w:r>
          </w:p>
        </w:tc>
        <w:tc>
          <w:tcPr>
            <w:tcW w:w="2833" w:type="dxa"/>
            <w:shd w:val="clear" w:color="auto" w:fill="auto"/>
            <w:tcMar>
              <w:left w:w="28" w:type="dxa"/>
              <w:right w:w="0" w:type="dxa"/>
            </w:tcMar>
            <w:vAlign w:val="center"/>
          </w:tcPr>
          <w:p w:rsidR="00AF66B8" w:rsidRPr="005F6DAD" w:rsidRDefault="00AF66B8" w:rsidP="004226E9">
            <w:pPr>
              <w:shd w:val="clear" w:color="auto" w:fill="FFFFFF"/>
              <w:ind w:hanging="11"/>
              <w:rPr>
                <w:sz w:val="20"/>
                <w:szCs w:val="20"/>
              </w:rPr>
            </w:pPr>
            <w:r>
              <w:rPr>
                <w:sz w:val="20"/>
                <w:szCs w:val="20"/>
              </w:rPr>
              <w:t>Наличие просрочен</w:t>
            </w:r>
            <w:r w:rsidR="004D2690">
              <w:rPr>
                <w:sz w:val="20"/>
                <w:szCs w:val="20"/>
              </w:rPr>
              <w:t>ной дебит</w:t>
            </w:r>
            <w:r>
              <w:rPr>
                <w:sz w:val="20"/>
                <w:szCs w:val="20"/>
              </w:rPr>
              <w:t>орской задолженности</w:t>
            </w:r>
          </w:p>
        </w:tc>
        <w:tc>
          <w:tcPr>
            <w:tcW w:w="1559" w:type="dxa"/>
            <w:shd w:val="clear" w:color="auto" w:fill="auto"/>
            <w:tcMar>
              <w:left w:w="28" w:type="dxa"/>
              <w:right w:w="0" w:type="dxa"/>
            </w:tcMar>
            <w:vAlign w:val="center"/>
          </w:tcPr>
          <w:p w:rsidR="00AF66B8" w:rsidRPr="005F6DAD" w:rsidRDefault="00AF66B8" w:rsidP="004226E9">
            <w:pPr>
              <w:shd w:val="clear" w:color="auto" w:fill="FFFFFF"/>
              <w:ind w:right="-2"/>
              <w:rPr>
                <w:rFonts w:eastAsia="Arial Unicode MS"/>
                <w:sz w:val="20"/>
                <w:szCs w:val="20"/>
              </w:rPr>
            </w:pPr>
          </w:p>
        </w:tc>
        <w:tc>
          <w:tcPr>
            <w:tcW w:w="1418" w:type="dxa"/>
            <w:shd w:val="clear" w:color="auto" w:fill="auto"/>
            <w:tcMar>
              <w:left w:w="28" w:type="dxa"/>
              <w:right w:w="0" w:type="dxa"/>
            </w:tcMar>
          </w:tcPr>
          <w:p w:rsidR="00AF66B8" w:rsidRPr="005F6DAD" w:rsidRDefault="00AF66B8" w:rsidP="004226E9">
            <w:pPr>
              <w:jc w:val="both"/>
              <w:rPr>
                <w:spacing w:val="-1"/>
                <w:sz w:val="20"/>
                <w:szCs w:val="20"/>
              </w:rPr>
            </w:pPr>
          </w:p>
        </w:tc>
        <w:tc>
          <w:tcPr>
            <w:tcW w:w="850" w:type="dxa"/>
            <w:shd w:val="clear" w:color="auto" w:fill="auto"/>
            <w:tcMar>
              <w:left w:w="28" w:type="dxa"/>
              <w:right w:w="0" w:type="dxa"/>
            </w:tcMar>
          </w:tcPr>
          <w:p w:rsidR="00AF66B8" w:rsidRPr="005F6DAD" w:rsidRDefault="00AF66B8" w:rsidP="004226E9">
            <w:pPr>
              <w:shd w:val="clear" w:color="auto" w:fill="FFFFFF"/>
              <w:jc w:val="both"/>
              <w:rPr>
                <w:sz w:val="20"/>
                <w:szCs w:val="20"/>
              </w:rPr>
            </w:pPr>
          </w:p>
        </w:tc>
        <w:tc>
          <w:tcPr>
            <w:tcW w:w="1418" w:type="dxa"/>
            <w:shd w:val="clear" w:color="auto" w:fill="auto"/>
            <w:tcMar>
              <w:left w:w="28" w:type="dxa"/>
              <w:right w:w="0" w:type="dxa"/>
            </w:tcMar>
          </w:tcPr>
          <w:p w:rsidR="00AF66B8" w:rsidRPr="005F6DAD" w:rsidRDefault="00AF66B8" w:rsidP="004226E9">
            <w:pPr>
              <w:shd w:val="clear" w:color="auto" w:fill="FFFFFF"/>
              <w:jc w:val="both"/>
              <w:rPr>
                <w:sz w:val="20"/>
                <w:szCs w:val="20"/>
              </w:rPr>
            </w:pPr>
          </w:p>
        </w:tc>
        <w:tc>
          <w:tcPr>
            <w:tcW w:w="1417" w:type="dxa"/>
            <w:shd w:val="clear" w:color="auto" w:fill="auto"/>
            <w:tcMar>
              <w:left w:w="28" w:type="dxa"/>
            </w:tcMar>
          </w:tcPr>
          <w:p w:rsidR="00AF66B8" w:rsidRPr="005F6DAD" w:rsidRDefault="00AF66B8" w:rsidP="004226E9">
            <w:pPr>
              <w:shd w:val="clear" w:color="auto" w:fill="FFFFFF"/>
              <w:jc w:val="both"/>
              <w:rPr>
                <w:sz w:val="20"/>
                <w:szCs w:val="20"/>
              </w:rPr>
            </w:pPr>
          </w:p>
        </w:tc>
      </w:tr>
      <w:tr w:rsidR="00AF66B8" w:rsidRPr="00D13B4B" w:rsidTr="00AF66B8">
        <w:trPr>
          <w:trHeight w:val="347"/>
        </w:trPr>
        <w:tc>
          <w:tcPr>
            <w:tcW w:w="826" w:type="dxa"/>
            <w:shd w:val="clear" w:color="auto" w:fill="auto"/>
            <w:tcMar>
              <w:left w:w="28" w:type="dxa"/>
              <w:right w:w="0" w:type="dxa"/>
            </w:tcMar>
          </w:tcPr>
          <w:p w:rsidR="00AF66B8" w:rsidRPr="005F6DAD" w:rsidRDefault="00AF66B8" w:rsidP="004226E9">
            <w:pPr>
              <w:jc w:val="center"/>
              <w:rPr>
                <w:sz w:val="20"/>
                <w:szCs w:val="20"/>
              </w:rPr>
            </w:pPr>
            <w:r>
              <w:rPr>
                <w:sz w:val="20"/>
                <w:szCs w:val="20"/>
              </w:rPr>
              <w:t>3.</w:t>
            </w:r>
          </w:p>
        </w:tc>
        <w:tc>
          <w:tcPr>
            <w:tcW w:w="2833" w:type="dxa"/>
            <w:shd w:val="clear" w:color="auto" w:fill="auto"/>
            <w:tcMar>
              <w:left w:w="28" w:type="dxa"/>
              <w:right w:w="0" w:type="dxa"/>
            </w:tcMar>
            <w:vAlign w:val="center"/>
          </w:tcPr>
          <w:p w:rsidR="00AF66B8" w:rsidRPr="005F6DAD" w:rsidRDefault="00AF66B8" w:rsidP="004226E9">
            <w:pPr>
              <w:shd w:val="clear" w:color="auto" w:fill="FFFFFF"/>
              <w:ind w:hanging="11"/>
              <w:rPr>
                <w:sz w:val="20"/>
                <w:szCs w:val="20"/>
              </w:rPr>
            </w:pPr>
            <w:r>
              <w:rPr>
                <w:sz w:val="20"/>
                <w:szCs w:val="20"/>
              </w:rPr>
              <w:t>Наличие рекламаций от клиентов</w:t>
            </w:r>
          </w:p>
        </w:tc>
        <w:tc>
          <w:tcPr>
            <w:tcW w:w="1559" w:type="dxa"/>
            <w:shd w:val="clear" w:color="auto" w:fill="auto"/>
            <w:tcMar>
              <w:left w:w="28" w:type="dxa"/>
              <w:right w:w="0" w:type="dxa"/>
            </w:tcMar>
            <w:vAlign w:val="center"/>
          </w:tcPr>
          <w:p w:rsidR="00AF66B8" w:rsidRPr="005F6DAD" w:rsidRDefault="00AF66B8" w:rsidP="004226E9">
            <w:pPr>
              <w:shd w:val="clear" w:color="auto" w:fill="FFFFFF"/>
              <w:ind w:right="-2"/>
              <w:rPr>
                <w:rFonts w:eastAsia="Arial Unicode MS"/>
                <w:sz w:val="20"/>
                <w:szCs w:val="20"/>
              </w:rPr>
            </w:pPr>
          </w:p>
        </w:tc>
        <w:tc>
          <w:tcPr>
            <w:tcW w:w="1418" w:type="dxa"/>
            <w:shd w:val="clear" w:color="auto" w:fill="auto"/>
            <w:tcMar>
              <w:left w:w="28" w:type="dxa"/>
              <w:right w:w="0" w:type="dxa"/>
            </w:tcMar>
          </w:tcPr>
          <w:p w:rsidR="00AF66B8" w:rsidRPr="005F6DAD" w:rsidRDefault="00AF66B8" w:rsidP="004226E9">
            <w:pPr>
              <w:jc w:val="both"/>
              <w:rPr>
                <w:spacing w:val="-1"/>
                <w:sz w:val="20"/>
                <w:szCs w:val="20"/>
              </w:rPr>
            </w:pPr>
          </w:p>
        </w:tc>
        <w:tc>
          <w:tcPr>
            <w:tcW w:w="850" w:type="dxa"/>
            <w:shd w:val="clear" w:color="auto" w:fill="auto"/>
            <w:tcMar>
              <w:left w:w="28" w:type="dxa"/>
              <w:right w:w="0" w:type="dxa"/>
            </w:tcMar>
          </w:tcPr>
          <w:p w:rsidR="00AF66B8" w:rsidRPr="005F6DAD" w:rsidRDefault="00AF66B8" w:rsidP="004226E9">
            <w:pPr>
              <w:shd w:val="clear" w:color="auto" w:fill="FFFFFF"/>
              <w:jc w:val="both"/>
              <w:rPr>
                <w:sz w:val="20"/>
                <w:szCs w:val="20"/>
              </w:rPr>
            </w:pPr>
          </w:p>
        </w:tc>
        <w:tc>
          <w:tcPr>
            <w:tcW w:w="1418" w:type="dxa"/>
            <w:shd w:val="clear" w:color="auto" w:fill="auto"/>
            <w:tcMar>
              <w:left w:w="28" w:type="dxa"/>
              <w:right w:w="0" w:type="dxa"/>
            </w:tcMar>
          </w:tcPr>
          <w:p w:rsidR="00AF66B8" w:rsidRPr="005F6DAD" w:rsidRDefault="00AF66B8" w:rsidP="004226E9">
            <w:pPr>
              <w:shd w:val="clear" w:color="auto" w:fill="FFFFFF"/>
              <w:jc w:val="both"/>
              <w:rPr>
                <w:sz w:val="20"/>
                <w:szCs w:val="20"/>
              </w:rPr>
            </w:pPr>
          </w:p>
        </w:tc>
        <w:tc>
          <w:tcPr>
            <w:tcW w:w="1417" w:type="dxa"/>
            <w:shd w:val="clear" w:color="auto" w:fill="auto"/>
            <w:tcMar>
              <w:left w:w="28" w:type="dxa"/>
            </w:tcMar>
          </w:tcPr>
          <w:p w:rsidR="00AF66B8" w:rsidRPr="005F6DAD" w:rsidRDefault="00AF66B8" w:rsidP="004226E9">
            <w:pPr>
              <w:shd w:val="clear" w:color="auto" w:fill="FFFFFF"/>
              <w:jc w:val="both"/>
              <w:rPr>
                <w:sz w:val="20"/>
                <w:szCs w:val="20"/>
              </w:rPr>
            </w:pPr>
          </w:p>
        </w:tc>
      </w:tr>
      <w:tr w:rsidR="00AF66B8" w:rsidRPr="005F6DAD" w:rsidTr="00AF66B8">
        <w:tc>
          <w:tcPr>
            <w:tcW w:w="7486" w:type="dxa"/>
            <w:gridSpan w:val="5"/>
            <w:shd w:val="clear" w:color="auto" w:fill="auto"/>
            <w:tcMar>
              <w:left w:w="28" w:type="dxa"/>
              <w:right w:w="0" w:type="dxa"/>
            </w:tcMar>
          </w:tcPr>
          <w:p w:rsidR="00AF66B8" w:rsidRPr="005F6DAD" w:rsidRDefault="00AF66B8" w:rsidP="004226E9">
            <w:pPr>
              <w:spacing w:before="120" w:after="120"/>
              <w:jc w:val="both"/>
              <w:rPr>
                <w:spacing w:val="-1"/>
                <w:sz w:val="20"/>
                <w:szCs w:val="20"/>
              </w:rPr>
            </w:pPr>
            <w:r w:rsidRPr="005F6DAD">
              <w:rPr>
                <w:b/>
                <w:bCs/>
                <w:spacing w:val="7"/>
                <w:sz w:val="20"/>
                <w:szCs w:val="20"/>
              </w:rPr>
              <w:t>Итого</w:t>
            </w:r>
          </w:p>
        </w:tc>
        <w:tc>
          <w:tcPr>
            <w:tcW w:w="1418" w:type="dxa"/>
            <w:shd w:val="clear" w:color="auto" w:fill="auto"/>
            <w:tcMar>
              <w:left w:w="28" w:type="dxa"/>
              <w:right w:w="0" w:type="dxa"/>
            </w:tcMar>
          </w:tcPr>
          <w:p w:rsidR="00AF66B8" w:rsidRPr="005F6DAD" w:rsidRDefault="00AF66B8" w:rsidP="004226E9">
            <w:pPr>
              <w:jc w:val="both"/>
              <w:rPr>
                <w:spacing w:val="-1"/>
                <w:sz w:val="20"/>
                <w:szCs w:val="20"/>
              </w:rPr>
            </w:pPr>
          </w:p>
        </w:tc>
        <w:tc>
          <w:tcPr>
            <w:tcW w:w="1417" w:type="dxa"/>
            <w:shd w:val="clear" w:color="auto" w:fill="auto"/>
            <w:tcMar>
              <w:left w:w="28" w:type="dxa"/>
            </w:tcMar>
          </w:tcPr>
          <w:p w:rsidR="00AF66B8" w:rsidRPr="005F6DAD" w:rsidRDefault="00AF66B8" w:rsidP="004226E9">
            <w:pPr>
              <w:jc w:val="both"/>
              <w:rPr>
                <w:spacing w:val="-1"/>
                <w:sz w:val="20"/>
                <w:szCs w:val="20"/>
              </w:rPr>
            </w:pPr>
          </w:p>
        </w:tc>
      </w:tr>
    </w:tbl>
    <w:p w:rsidR="00440E1E" w:rsidRDefault="00440E1E" w:rsidP="0054382D">
      <w:pPr>
        <w:pStyle w:val="FR1"/>
        <w:pBdr>
          <w:bottom w:val="double" w:sz="6" w:space="1" w:color="auto"/>
        </w:pBdr>
        <w:suppressAutoHyphens/>
        <w:spacing w:before="120"/>
        <w:ind w:left="0"/>
        <w:jc w:val="left"/>
        <w:rPr>
          <w:sz w:val="22"/>
          <w:szCs w:val="22"/>
        </w:rPr>
      </w:pPr>
    </w:p>
    <w:p w:rsidR="002D4F19" w:rsidRDefault="002D4F19" w:rsidP="0054382D">
      <w:pPr>
        <w:pStyle w:val="FR1"/>
        <w:pBdr>
          <w:bottom w:val="double" w:sz="6" w:space="1" w:color="auto"/>
        </w:pBdr>
        <w:suppressAutoHyphens/>
        <w:spacing w:before="120"/>
        <w:ind w:left="0"/>
        <w:jc w:val="left"/>
        <w:rPr>
          <w:sz w:val="22"/>
          <w:szCs w:val="22"/>
        </w:rPr>
      </w:pPr>
    </w:p>
    <w:p w:rsidR="007D6360" w:rsidRDefault="007D6360" w:rsidP="007D6360"/>
    <w:p w:rsidR="007D6360" w:rsidRPr="00F334BE" w:rsidRDefault="007D6360" w:rsidP="007D6360">
      <w:r>
        <w:rPr>
          <w:b/>
          <w:bCs/>
        </w:rPr>
        <w:t>ТИПОВУЮ ФОРМУ СПРАВКИ ПРИНЦИПАЛА</w:t>
      </w:r>
      <w:r w:rsidRPr="00EF0E92">
        <w:rPr>
          <w:b/>
          <w:bCs/>
        </w:rPr>
        <w:t xml:space="preserve"> УТВЕРЖДАЕМ:</w:t>
      </w:r>
    </w:p>
    <w:p w:rsidR="007D6360" w:rsidRDefault="007D6360" w:rsidP="007D6360">
      <w:pPr>
        <w:ind w:firstLine="720"/>
        <w:jc w:val="both"/>
        <w:outlineLvl w:val="0"/>
        <w:rPr>
          <w:b/>
          <w:sz w:val="26"/>
          <w:szCs w:val="26"/>
        </w:rPr>
      </w:pPr>
      <w:r>
        <w:rPr>
          <w:b/>
          <w:sz w:val="26"/>
          <w:szCs w:val="26"/>
        </w:rPr>
        <w:t>Подписи С</w:t>
      </w:r>
      <w:r w:rsidRPr="00EF5FF7">
        <w:rPr>
          <w:b/>
          <w:sz w:val="26"/>
          <w:szCs w:val="26"/>
        </w:rPr>
        <w:t>торон</w:t>
      </w:r>
      <w:r>
        <w:rPr>
          <w:b/>
          <w:sz w:val="26"/>
          <w:szCs w:val="26"/>
        </w:rPr>
        <w:t>:</w:t>
      </w:r>
    </w:p>
    <w:p w:rsidR="007D6360" w:rsidRPr="00D0500C" w:rsidRDefault="007D6360" w:rsidP="007D6360">
      <w:pPr>
        <w:jc w:val="both"/>
        <w:outlineLvl w:val="0"/>
        <w:rPr>
          <w:b/>
          <w:sz w:val="22"/>
          <w:szCs w:val="22"/>
        </w:rPr>
      </w:pPr>
    </w:p>
    <w:tbl>
      <w:tblPr>
        <w:tblW w:w="9747" w:type="dxa"/>
        <w:tblLook w:val="01E0" w:firstRow="1" w:lastRow="1" w:firstColumn="1" w:lastColumn="1" w:noHBand="0" w:noVBand="0"/>
      </w:tblPr>
      <w:tblGrid>
        <w:gridCol w:w="5211"/>
        <w:gridCol w:w="4536"/>
      </w:tblGrid>
      <w:tr w:rsidR="007055AB" w:rsidRPr="00CC3F70" w:rsidTr="009817B7">
        <w:trPr>
          <w:trHeight w:val="2620"/>
        </w:trPr>
        <w:tc>
          <w:tcPr>
            <w:tcW w:w="5211" w:type="dxa"/>
          </w:tcPr>
          <w:p w:rsidR="007055AB" w:rsidRPr="00CC3F70" w:rsidRDefault="007055AB" w:rsidP="009817B7">
            <w:pPr>
              <w:spacing w:before="120"/>
              <w:rPr>
                <w:b/>
                <w:bCs/>
                <w:i/>
                <w:iCs/>
                <w:sz w:val="26"/>
                <w:szCs w:val="26"/>
              </w:rPr>
            </w:pPr>
            <w:r w:rsidRPr="00CC3F70">
              <w:rPr>
                <w:b/>
                <w:bCs/>
                <w:i/>
                <w:iCs/>
                <w:sz w:val="26"/>
                <w:szCs w:val="26"/>
              </w:rPr>
              <w:t>От имени Принципала:</w:t>
            </w:r>
          </w:p>
          <w:p w:rsidR="007055AB" w:rsidRPr="00E23AE1" w:rsidRDefault="007055AB" w:rsidP="009817B7">
            <w:pPr>
              <w:rPr>
                <w:i/>
                <w:color w:val="0070C0"/>
                <w:sz w:val="26"/>
                <w:szCs w:val="26"/>
              </w:rPr>
            </w:pPr>
            <w:r w:rsidRPr="00E23AE1">
              <w:rPr>
                <w:i/>
                <w:color w:val="0070C0"/>
                <w:sz w:val="26"/>
                <w:szCs w:val="26"/>
              </w:rPr>
              <w:t>Должность</w:t>
            </w:r>
          </w:p>
          <w:p w:rsidR="007055AB" w:rsidRPr="00CC3F70" w:rsidRDefault="007055AB" w:rsidP="009817B7">
            <w:pPr>
              <w:rPr>
                <w:i/>
                <w:sz w:val="26"/>
                <w:szCs w:val="26"/>
              </w:rPr>
            </w:pPr>
          </w:p>
          <w:p w:rsidR="007055AB" w:rsidRDefault="007055AB"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7055AB" w:rsidRPr="00CC3F70" w:rsidRDefault="007055AB" w:rsidP="009817B7">
            <w:pPr>
              <w:rPr>
                <w:i/>
                <w:sz w:val="26"/>
                <w:szCs w:val="26"/>
              </w:rPr>
            </w:pPr>
            <w:r w:rsidRPr="00CC3F70">
              <w:rPr>
                <w:i/>
                <w:sz w:val="26"/>
                <w:szCs w:val="26"/>
              </w:rPr>
              <w:t>М.П.</w:t>
            </w:r>
          </w:p>
          <w:p w:rsidR="007055AB" w:rsidRPr="00CC3F70" w:rsidRDefault="007055AB" w:rsidP="009817B7">
            <w:pPr>
              <w:spacing w:before="120"/>
              <w:rPr>
                <w:bCs/>
                <w:i/>
                <w:iCs/>
                <w:sz w:val="26"/>
                <w:szCs w:val="26"/>
              </w:rPr>
            </w:pPr>
            <w:r w:rsidRPr="00CC3F70">
              <w:rPr>
                <w:i/>
                <w:sz w:val="26"/>
                <w:szCs w:val="26"/>
              </w:rPr>
              <w:t>«_____» ___________________201_ г.</w:t>
            </w:r>
          </w:p>
        </w:tc>
        <w:tc>
          <w:tcPr>
            <w:tcW w:w="4536" w:type="dxa"/>
          </w:tcPr>
          <w:p w:rsidR="007055AB" w:rsidRPr="00CC3F70" w:rsidRDefault="007055AB" w:rsidP="009817B7">
            <w:pPr>
              <w:spacing w:before="120"/>
              <w:rPr>
                <w:b/>
                <w:i/>
                <w:iCs/>
                <w:sz w:val="26"/>
                <w:szCs w:val="26"/>
              </w:rPr>
            </w:pPr>
            <w:r w:rsidRPr="00CC3F70">
              <w:rPr>
                <w:b/>
                <w:i/>
                <w:iCs/>
                <w:sz w:val="26"/>
                <w:szCs w:val="26"/>
              </w:rPr>
              <w:t>От имени Агента:</w:t>
            </w:r>
          </w:p>
          <w:p w:rsidR="007055AB" w:rsidRPr="00E23AE1" w:rsidRDefault="007055AB" w:rsidP="009817B7">
            <w:pPr>
              <w:jc w:val="both"/>
              <w:rPr>
                <w:i/>
                <w:color w:val="0070C0"/>
                <w:sz w:val="26"/>
                <w:szCs w:val="26"/>
              </w:rPr>
            </w:pPr>
            <w:r w:rsidRPr="00E23AE1">
              <w:rPr>
                <w:i/>
                <w:color w:val="0070C0"/>
                <w:sz w:val="26"/>
                <w:szCs w:val="26"/>
              </w:rPr>
              <w:t>Должность</w:t>
            </w:r>
          </w:p>
          <w:p w:rsidR="007055AB" w:rsidRPr="00CC3F70" w:rsidRDefault="007055AB" w:rsidP="009817B7">
            <w:pPr>
              <w:jc w:val="both"/>
              <w:rPr>
                <w:i/>
                <w:sz w:val="26"/>
                <w:szCs w:val="26"/>
              </w:rPr>
            </w:pPr>
          </w:p>
          <w:p w:rsidR="007055AB" w:rsidRDefault="007055AB"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7055AB" w:rsidRPr="00CC3F70" w:rsidRDefault="007055AB" w:rsidP="009817B7">
            <w:pPr>
              <w:jc w:val="both"/>
              <w:rPr>
                <w:i/>
                <w:sz w:val="26"/>
                <w:szCs w:val="26"/>
              </w:rPr>
            </w:pPr>
            <w:r w:rsidRPr="00CC3F70">
              <w:rPr>
                <w:i/>
                <w:sz w:val="26"/>
                <w:szCs w:val="26"/>
              </w:rPr>
              <w:t>М.П.</w:t>
            </w:r>
          </w:p>
          <w:p w:rsidR="007055AB" w:rsidRPr="00CC3F70" w:rsidRDefault="007055AB" w:rsidP="009817B7">
            <w:pPr>
              <w:spacing w:before="120"/>
              <w:jc w:val="both"/>
              <w:rPr>
                <w:bCs/>
                <w:i/>
                <w:iCs/>
                <w:sz w:val="26"/>
                <w:szCs w:val="26"/>
              </w:rPr>
            </w:pPr>
            <w:r w:rsidRPr="00CC3F70">
              <w:rPr>
                <w:i/>
                <w:sz w:val="26"/>
                <w:szCs w:val="26"/>
              </w:rPr>
              <w:t>«_____» __________________201_ г.</w:t>
            </w:r>
          </w:p>
        </w:tc>
      </w:tr>
    </w:tbl>
    <w:p w:rsidR="003564AD" w:rsidRDefault="003564AD">
      <w:pPr>
        <w:sectPr w:rsidR="003564AD" w:rsidSect="000168C9">
          <w:pgSz w:w="11906" w:h="16838" w:code="9"/>
          <w:pgMar w:top="851" w:right="567" w:bottom="1134" w:left="1701" w:header="709" w:footer="573" w:gutter="0"/>
          <w:pgNumType w:start="1"/>
          <w:cols w:space="708"/>
          <w:titlePg/>
          <w:docGrid w:linePitch="360"/>
        </w:sectPr>
      </w:pPr>
    </w:p>
    <w:p w:rsidR="007D6360" w:rsidRDefault="007D6360"/>
    <w:tbl>
      <w:tblPr>
        <w:tblW w:w="0" w:type="auto"/>
        <w:tblInd w:w="6408" w:type="dxa"/>
        <w:tblLook w:val="01E0" w:firstRow="1" w:lastRow="1" w:firstColumn="1" w:lastColumn="1" w:noHBand="0" w:noVBand="0"/>
      </w:tblPr>
      <w:tblGrid>
        <w:gridCol w:w="3230"/>
      </w:tblGrid>
      <w:tr w:rsidR="00F36CA5" w:rsidRPr="003C1F15" w:rsidTr="00355DFD">
        <w:trPr>
          <w:trHeight w:val="346"/>
        </w:trPr>
        <w:tc>
          <w:tcPr>
            <w:tcW w:w="3888" w:type="dxa"/>
          </w:tcPr>
          <w:p w:rsidR="00F36CA5" w:rsidRPr="003C1F15" w:rsidRDefault="00F36CA5" w:rsidP="00355DFD">
            <w:pPr>
              <w:jc w:val="right"/>
              <w:rPr>
                <w:bCs/>
              </w:rPr>
            </w:pPr>
            <w:r w:rsidRPr="003C1F15">
              <w:rPr>
                <w:bCs/>
              </w:rPr>
              <w:t>Приложение №</w:t>
            </w:r>
            <w:r w:rsidR="00BF626A">
              <w:rPr>
                <w:bCs/>
              </w:rPr>
              <w:t xml:space="preserve"> </w:t>
            </w:r>
            <w:r w:rsidR="00306349">
              <w:rPr>
                <w:bCs/>
              </w:rPr>
              <w:t>6</w:t>
            </w:r>
          </w:p>
        </w:tc>
      </w:tr>
      <w:tr w:rsidR="00F36CA5" w:rsidRPr="003C1F15" w:rsidTr="00355DFD">
        <w:tc>
          <w:tcPr>
            <w:tcW w:w="3888"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F36CA5" w:rsidRDefault="00F36CA5" w:rsidP="00201D3E">
      <w:pPr>
        <w:jc w:val="center"/>
        <w:rPr>
          <w:b/>
        </w:rPr>
      </w:pPr>
    </w:p>
    <w:p w:rsidR="00B73D68" w:rsidRDefault="00B73D68" w:rsidP="00201D3E">
      <w:pPr>
        <w:jc w:val="center"/>
        <w:rPr>
          <w:b/>
        </w:rPr>
      </w:pPr>
      <w:r>
        <w:rPr>
          <w:b/>
        </w:rPr>
        <w:t>Форма Отчета Агента</w:t>
      </w:r>
    </w:p>
    <w:p w:rsidR="00B73D68" w:rsidRDefault="00B73D68" w:rsidP="00201D3E">
      <w:pPr>
        <w:jc w:val="center"/>
        <w:rPr>
          <w:b/>
        </w:rPr>
      </w:pPr>
    </w:p>
    <w:p w:rsidR="00201D3E" w:rsidRDefault="00201D3E" w:rsidP="00201D3E">
      <w:pPr>
        <w:jc w:val="center"/>
        <w:rPr>
          <w:b/>
        </w:rPr>
      </w:pPr>
      <w:r>
        <w:rPr>
          <w:b/>
        </w:rPr>
        <w:t>Отчет Агента</w:t>
      </w:r>
    </w:p>
    <w:p w:rsidR="00355DFD" w:rsidRPr="00355DFD" w:rsidRDefault="00355DFD" w:rsidP="00355DFD">
      <w:pPr>
        <w:jc w:val="center"/>
        <w:rPr>
          <w:bCs/>
          <w:i/>
          <w:iCs/>
          <w:color w:val="0000FF"/>
        </w:rPr>
      </w:pPr>
    </w:p>
    <w:p w:rsidR="0092174C" w:rsidRPr="008C7BDE" w:rsidRDefault="0092174C" w:rsidP="00110FCC">
      <w:pPr>
        <w:autoSpaceDE w:val="0"/>
        <w:autoSpaceDN w:val="0"/>
        <w:adjustRightInd w:val="0"/>
        <w:jc w:val="both"/>
        <w:rPr>
          <w:b/>
          <w:bCs/>
        </w:rPr>
      </w:pPr>
      <w:r w:rsidRPr="008C7BDE">
        <w:rPr>
          <w:b/>
          <w:bCs/>
        </w:rPr>
        <w:t>г.</w:t>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t>_________ 201__ г.</w:t>
      </w:r>
    </w:p>
    <w:p w:rsidR="0092174C" w:rsidRPr="008C7BDE" w:rsidRDefault="00DA6557" w:rsidP="00CF40D1">
      <w:pPr>
        <w:pStyle w:val="Iauiue"/>
        <w:suppressAutoHyphens/>
        <w:spacing w:before="240" w:after="240" w:line="360" w:lineRule="auto"/>
        <w:jc w:val="both"/>
        <w:rPr>
          <w:bCs/>
          <w:sz w:val="24"/>
          <w:szCs w:val="24"/>
        </w:rPr>
      </w:pPr>
      <w:r>
        <w:rPr>
          <w:b/>
          <w:bCs/>
          <w:noProof/>
        </w:rPr>
        <mc:AlternateContent>
          <mc:Choice Requires="wps">
            <w:drawing>
              <wp:anchor distT="0" distB="0" distL="114300" distR="114300" simplePos="0" relativeHeight="251657216" behindDoc="0" locked="0" layoutInCell="1" allowOverlap="1">
                <wp:simplePos x="0" y="0"/>
                <wp:positionH relativeFrom="column">
                  <wp:posOffset>219075</wp:posOffset>
                </wp:positionH>
                <wp:positionV relativeFrom="paragraph">
                  <wp:posOffset>1089660</wp:posOffset>
                </wp:positionV>
                <wp:extent cx="5600700" cy="2628900"/>
                <wp:effectExtent l="13335" t="0" r="5715" b="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8" type="#_x0000_t202" style="position:absolute;left:0;text-align:left;margin-left:17.25pt;margin-top:85.8pt;width:441pt;height:2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" filled="f" stroked="f">
                <o:lock v:ext="edit" shapetype="t"/>
                <v:textbox style="mso-fit-shape-to-text:t">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92174C" w:rsidRPr="008C7BDE">
        <w:rPr>
          <w:bCs/>
          <w:sz w:val="24"/>
          <w:szCs w:val="24"/>
        </w:rPr>
        <w:t xml:space="preserve">______________________________, именуемое в дальнейшем Агент, в лице ______________________________, действующего на основании </w:t>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t xml:space="preserve">_____________________________, представляет, а ________________________, именуемое в дальнейшем Принципал, в лице ____________________, действующего на основании </w:t>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r>
      <w:r w:rsidR="0092174C" w:rsidRPr="008C7BDE">
        <w:rPr>
          <w:bCs/>
          <w:sz w:val="24"/>
          <w:szCs w:val="24"/>
        </w:rPr>
        <w:softHyphen/>
        <w:t>_____________________________, принимает настоящий Отчет Агента об исполнении Агентского договора № _</w:t>
      </w:r>
      <w:r w:rsidR="00CF40D1">
        <w:rPr>
          <w:bCs/>
          <w:sz w:val="24"/>
          <w:szCs w:val="24"/>
        </w:rPr>
        <w:t>_______________ от _________ 20__</w:t>
      </w:r>
      <w:r w:rsidR="0092174C" w:rsidRPr="008C7BDE">
        <w:rPr>
          <w:bCs/>
          <w:sz w:val="24"/>
          <w:szCs w:val="24"/>
        </w:rPr>
        <w:t xml:space="preserve"> г. полностью и в предусмотренные договором сроки.</w:t>
      </w:r>
    </w:p>
    <w:p w:rsidR="00FE3FA5" w:rsidRPr="00CC34AB" w:rsidRDefault="0092174C" w:rsidP="000A6A34">
      <w:pPr>
        <w:pStyle w:val="Iauiue"/>
        <w:suppressAutoHyphens/>
        <w:spacing w:before="240" w:after="240"/>
        <w:jc w:val="both"/>
        <w:rPr>
          <w:b/>
          <w:bCs/>
          <w:sz w:val="24"/>
          <w:szCs w:val="24"/>
        </w:rPr>
      </w:pPr>
      <w:r w:rsidRPr="00CC34AB">
        <w:rPr>
          <w:b/>
          <w:bCs/>
          <w:sz w:val="24"/>
          <w:szCs w:val="24"/>
        </w:rPr>
        <w:t xml:space="preserve">1. </w:t>
      </w:r>
      <w:r w:rsidR="00FE3FA5" w:rsidRPr="00CC34AB">
        <w:rPr>
          <w:b/>
          <w:bCs/>
          <w:sz w:val="24"/>
          <w:szCs w:val="24"/>
        </w:rPr>
        <w:t>Перечень оформленных Заявлений о намерении заключить договор на услуги:</w:t>
      </w:r>
    </w:p>
    <w:p w:rsidR="00D3052D" w:rsidRDefault="00FE3FA5" w:rsidP="008F0A45">
      <w:pPr>
        <w:pStyle w:val="Iauiue"/>
        <w:suppressAutoHyphens/>
        <w:spacing w:before="240" w:after="240"/>
        <w:jc w:val="both"/>
        <w:rPr>
          <w:b/>
          <w:bCs/>
        </w:rPr>
      </w:pPr>
      <w:r>
        <w:rPr>
          <w:b/>
          <w:bCs/>
        </w:rPr>
        <w:t xml:space="preserve">1.1. </w:t>
      </w:r>
      <w:r w:rsidR="0092174C" w:rsidRPr="001B4B17">
        <w:rPr>
          <w:b/>
          <w:bCs/>
        </w:rPr>
        <w:t>Перечень</w:t>
      </w:r>
      <w:r w:rsidR="00201D3E" w:rsidRPr="001B4B17">
        <w:rPr>
          <w:b/>
          <w:bCs/>
        </w:rPr>
        <w:t xml:space="preserve"> оформленных Заявлений о намерении заключить договор на предоставление услуги </w:t>
      </w:r>
      <w:r w:rsidR="001B4B17" w:rsidRPr="00C03F8B">
        <w:rPr>
          <w:b/>
          <w:bCs/>
        </w:rPr>
        <w:t>«</w:t>
      </w:r>
      <w:r w:rsidR="008F0A45" w:rsidRPr="00C03F8B">
        <w:rPr>
          <w:i/>
          <w:iCs/>
        </w:rPr>
        <w:t xml:space="preserve">наименование </w:t>
      </w:r>
      <w:r w:rsidR="00907612" w:rsidRPr="00C03F8B">
        <w:rPr>
          <w:i/>
          <w:iCs/>
        </w:rPr>
        <w:t>Услуги/Услуг</w:t>
      </w:r>
      <w:r w:rsidR="001B4B17" w:rsidRPr="00C03F8B">
        <w:rPr>
          <w:b/>
          <w:bCs/>
        </w:rPr>
        <w:t>»</w:t>
      </w:r>
      <w:r w:rsidR="004B1D23" w:rsidRPr="00C03F8B">
        <w:rPr>
          <w:b/>
          <w:bCs/>
        </w:rPr>
        <w:t>*</w:t>
      </w:r>
      <w:r w:rsidR="00EB3DB8">
        <w:rPr>
          <w:b/>
          <w:bCs/>
        </w:rPr>
        <w:t>,</w:t>
      </w:r>
      <w:ins w:id="40" w:author="Сеськина Елена Петровна" w:date="2017-02-16T12:08:00Z">
        <w:r w:rsidR="002C510D">
          <w:rPr>
            <w:b/>
            <w:bCs/>
          </w:rPr>
          <w:t xml:space="preserve"> </w:t>
        </w:r>
      </w:ins>
      <w:del w:id="41" w:author="Сеськина Елена Петровна" w:date="2017-02-16T12:08:00Z">
        <w:r w:rsidR="00EB3DB8" w:rsidDel="002C510D">
          <w:rPr>
            <w:b/>
            <w:bCs/>
          </w:rPr>
          <w:delText xml:space="preserve"> </w:delText>
        </w:r>
      </w:del>
      <w:r w:rsidR="00EB3DB8">
        <w:rPr>
          <w:b/>
          <w:bCs/>
        </w:rPr>
        <w:t>завершившихся заключением Абонентских договоров</w:t>
      </w:r>
      <w:r w:rsidR="00060B4E">
        <w:rPr>
          <w:b/>
          <w:bCs/>
        </w:rPr>
        <w:t xml:space="preserve">: </w:t>
      </w:r>
      <w:r w:rsidR="00060B4E" w:rsidRPr="00400A1F">
        <w:rPr>
          <w:b/>
          <w:bCs/>
        </w:rPr>
        <w:t xml:space="preserve">{приводится в Приложении №1 к Отчету Агента}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276"/>
        <w:gridCol w:w="1417"/>
        <w:gridCol w:w="1559"/>
        <w:gridCol w:w="1701"/>
        <w:gridCol w:w="1134"/>
      </w:tblGrid>
      <w:tr w:rsidR="00D3052D" w:rsidRPr="00432F01" w:rsidTr="003A0DD9">
        <w:tc>
          <w:tcPr>
            <w:tcW w:w="360" w:type="dxa"/>
            <w:vAlign w:val="center"/>
          </w:tcPr>
          <w:p w:rsidR="00D3052D" w:rsidRPr="00432F01" w:rsidRDefault="00D3052D" w:rsidP="00FB4E0D">
            <w:pPr>
              <w:suppressAutoHyphens/>
              <w:spacing w:after="60"/>
              <w:jc w:val="both"/>
              <w:rPr>
                <w:b/>
                <w:bCs/>
                <w:sz w:val="20"/>
                <w:szCs w:val="20"/>
              </w:rPr>
            </w:pPr>
            <w:r w:rsidRPr="00432F01">
              <w:rPr>
                <w:b/>
                <w:bCs/>
                <w:sz w:val="20"/>
                <w:szCs w:val="20"/>
              </w:rPr>
              <w:t>№</w:t>
            </w:r>
          </w:p>
        </w:tc>
        <w:tc>
          <w:tcPr>
            <w:tcW w:w="1058" w:type="dxa"/>
            <w:vAlign w:val="center"/>
          </w:tcPr>
          <w:p w:rsidR="00D3052D" w:rsidRPr="00432F01" w:rsidRDefault="004358E3" w:rsidP="00FB4E0D">
            <w:pPr>
              <w:suppressAutoHyphens/>
              <w:spacing w:after="60"/>
              <w:jc w:val="center"/>
              <w:rPr>
                <w:b/>
                <w:bCs/>
                <w:sz w:val="20"/>
                <w:szCs w:val="20"/>
              </w:rPr>
            </w:pPr>
            <w:r>
              <w:rPr>
                <w:b/>
                <w:bCs/>
                <w:sz w:val="20"/>
                <w:szCs w:val="20"/>
              </w:rPr>
              <w:t>Наименование организации</w:t>
            </w:r>
          </w:p>
        </w:tc>
        <w:tc>
          <w:tcPr>
            <w:tcW w:w="1134" w:type="dxa"/>
            <w:vAlign w:val="center"/>
          </w:tcPr>
          <w:p w:rsidR="00D3052D" w:rsidRPr="00432F01" w:rsidRDefault="00D3052D" w:rsidP="00FB4E0D">
            <w:pPr>
              <w:suppressAutoHyphens/>
              <w:spacing w:after="60"/>
              <w:jc w:val="center"/>
              <w:rPr>
                <w:b/>
                <w:bCs/>
                <w:sz w:val="20"/>
                <w:szCs w:val="20"/>
              </w:rPr>
            </w:pPr>
            <w:r w:rsidRPr="00432F01">
              <w:rPr>
                <w:b/>
                <w:bCs/>
                <w:sz w:val="20"/>
                <w:szCs w:val="20"/>
              </w:rPr>
              <w:t>Адрес предоставления услуги</w:t>
            </w:r>
          </w:p>
        </w:tc>
        <w:tc>
          <w:tcPr>
            <w:tcW w:w="1276" w:type="dxa"/>
            <w:vAlign w:val="center"/>
          </w:tcPr>
          <w:p w:rsidR="00D3052D" w:rsidRPr="00432F01" w:rsidRDefault="00D3052D" w:rsidP="00FB4E0D">
            <w:pPr>
              <w:suppressAutoHyphens/>
              <w:spacing w:after="60"/>
              <w:jc w:val="center"/>
              <w:rPr>
                <w:b/>
                <w:bCs/>
                <w:sz w:val="20"/>
                <w:szCs w:val="20"/>
              </w:rPr>
            </w:pPr>
            <w:r w:rsidRPr="00432F01">
              <w:rPr>
                <w:b/>
                <w:bCs/>
                <w:sz w:val="20"/>
                <w:szCs w:val="20"/>
              </w:rPr>
              <w:t xml:space="preserve">№ </w:t>
            </w:r>
            <w:r>
              <w:rPr>
                <w:b/>
                <w:bCs/>
                <w:sz w:val="20"/>
                <w:szCs w:val="20"/>
              </w:rPr>
              <w:t>Заявления</w:t>
            </w:r>
          </w:p>
        </w:tc>
        <w:tc>
          <w:tcPr>
            <w:tcW w:w="1417" w:type="dxa"/>
            <w:vAlign w:val="center"/>
          </w:tcPr>
          <w:p w:rsidR="00D3052D" w:rsidRPr="00432F01" w:rsidRDefault="00D3052D" w:rsidP="00FB4E0D">
            <w:pPr>
              <w:suppressAutoHyphens/>
              <w:spacing w:after="60"/>
              <w:jc w:val="center"/>
              <w:rPr>
                <w:b/>
                <w:bCs/>
                <w:sz w:val="20"/>
                <w:szCs w:val="20"/>
              </w:rPr>
            </w:pPr>
            <w:r w:rsidRPr="00432F01">
              <w:rPr>
                <w:b/>
                <w:bCs/>
                <w:sz w:val="20"/>
                <w:szCs w:val="20"/>
              </w:rPr>
              <w:t xml:space="preserve">Дата </w:t>
            </w:r>
            <w:r>
              <w:rPr>
                <w:b/>
                <w:bCs/>
                <w:sz w:val="20"/>
                <w:szCs w:val="20"/>
              </w:rPr>
              <w:t>принятия Заявления</w:t>
            </w:r>
          </w:p>
        </w:tc>
        <w:tc>
          <w:tcPr>
            <w:tcW w:w="1559" w:type="dxa"/>
            <w:vAlign w:val="center"/>
          </w:tcPr>
          <w:p w:rsidR="00D3052D" w:rsidRPr="00432F01" w:rsidRDefault="00D3052D" w:rsidP="00FB4E0D">
            <w:pPr>
              <w:suppressAutoHyphens/>
              <w:spacing w:after="60"/>
              <w:jc w:val="center"/>
              <w:rPr>
                <w:b/>
                <w:bCs/>
                <w:sz w:val="20"/>
                <w:szCs w:val="20"/>
              </w:rPr>
            </w:pPr>
            <w:r w:rsidRPr="00432F01">
              <w:rPr>
                <w:b/>
                <w:bCs/>
                <w:sz w:val="20"/>
                <w:szCs w:val="20"/>
              </w:rPr>
              <w:t>Абонентский номер</w:t>
            </w:r>
            <w:r w:rsidR="005A6B93">
              <w:rPr>
                <w:b/>
                <w:bCs/>
                <w:sz w:val="20"/>
                <w:szCs w:val="20"/>
              </w:rPr>
              <w:t>**</w:t>
            </w:r>
            <w:r w:rsidRPr="00432F01">
              <w:rPr>
                <w:b/>
                <w:bCs/>
                <w:sz w:val="20"/>
                <w:szCs w:val="20"/>
              </w:rPr>
              <w:t xml:space="preserve"> </w:t>
            </w:r>
          </w:p>
        </w:tc>
        <w:tc>
          <w:tcPr>
            <w:tcW w:w="1701" w:type="dxa"/>
            <w:vAlign w:val="center"/>
          </w:tcPr>
          <w:p w:rsidR="00D3052D" w:rsidRPr="00432F01" w:rsidRDefault="00D3052D" w:rsidP="00FB4E0D">
            <w:pPr>
              <w:suppressAutoHyphens/>
              <w:spacing w:after="60"/>
              <w:jc w:val="center"/>
              <w:rPr>
                <w:b/>
                <w:bCs/>
                <w:sz w:val="20"/>
                <w:szCs w:val="20"/>
              </w:rPr>
            </w:pPr>
            <w:r w:rsidRPr="00432F01">
              <w:rPr>
                <w:b/>
                <w:bCs/>
                <w:sz w:val="20"/>
                <w:szCs w:val="20"/>
              </w:rPr>
              <w:t>Наименование тарифного плана</w:t>
            </w:r>
          </w:p>
        </w:tc>
        <w:tc>
          <w:tcPr>
            <w:tcW w:w="1134" w:type="dxa"/>
            <w:vAlign w:val="center"/>
          </w:tcPr>
          <w:p w:rsidR="00D3052D" w:rsidRPr="00432F01" w:rsidRDefault="00D3052D" w:rsidP="00FB4E0D">
            <w:pPr>
              <w:suppressAutoHyphens/>
              <w:spacing w:after="60"/>
              <w:jc w:val="center"/>
              <w:rPr>
                <w:b/>
                <w:bCs/>
                <w:sz w:val="20"/>
                <w:szCs w:val="20"/>
              </w:rPr>
            </w:pPr>
            <w:r w:rsidRPr="00432F01">
              <w:rPr>
                <w:b/>
                <w:bCs/>
                <w:sz w:val="20"/>
                <w:szCs w:val="20"/>
              </w:rPr>
              <w:t>Идентификатор*</w:t>
            </w:r>
            <w:r w:rsidR="004B1D23">
              <w:rPr>
                <w:b/>
                <w:bCs/>
                <w:sz w:val="20"/>
                <w:szCs w:val="20"/>
              </w:rPr>
              <w:t>*</w:t>
            </w:r>
          </w:p>
        </w:tc>
      </w:tr>
      <w:tr w:rsidR="00D3052D" w:rsidRPr="00D95C40" w:rsidTr="003A0DD9">
        <w:tc>
          <w:tcPr>
            <w:tcW w:w="360" w:type="dxa"/>
          </w:tcPr>
          <w:p w:rsidR="00D3052D" w:rsidRPr="00D95C40" w:rsidRDefault="00D3052D" w:rsidP="00FB4E0D">
            <w:pPr>
              <w:suppressAutoHyphens/>
              <w:spacing w:after="60"/>
              <w:jc w:val="both"/>
              <w:rPr>
                <w:b/>
                <w:bCs/>
              </w:rPr>
            </w:pPr>
            <w:r w:rsidRPr="00D95C40">
              <w:rPr>
                <w:b/>
                <w:bCs/>
                <w:sz w:val="22"/>
                <w:szCs w:val="22"/>
              </w:rPr>
              <w:t>1</w:t>
            </w:r>
          </w:p>
        </w:tc>
        <w:tc>
          <w:tcPr>
            <w:tcW w:w="1058"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c>
          <w:tcPr>
            <w:tcW w:w="1276" w:type="dxa"/>
          </w:tcPr>
          <w:p w:rsidR="00D3052D" w:rsidRPr="00D95C40" w:rsidRDefault="00D3052D" w:rsidP="00FB4E0D">
            <w:pPr>
              <w:suppressAutoHyphens/>
              <w:spacing w:after="60"/>
              <w:jc w:val="both"/>
              <w:rPr>
                <w:b/>
                <w:bCs/>
              </w:rPr>
            </w:pPr>
          </w:p>
        </w:tc>
        <w:tc>
          <w:tcPr>
            <w:tcW w:w="1417" w:type="dxa"/>
          </w:tcPr>
          <w:p w:rsidR="00D3052D" w:rsidRPr="00D95C40" w:rsidRDefault="00D3052D" w:rsidP="00FB4E0D">
            <w:pPr>
              <w:suppressAutoHyphens/>
              <w:spacing w:after="60"/>
              <w:jc w:val="both"/>
              <w:rPr>
                <w:b/>
                <w:bCs/>
              </w:rPr>
            </w:pPr>
          </w:p>
        </w:tc>
        <w:tc>
          <w:tcPr>
            <w:tcW w:w="1559" w:type="dxa"/>
          </w:tcPr>
          <w:p w:rsidR="00D3052D" w:rsidRPr="00D95C40" w:rsidRDefault="00D3052D" w:rsidP="00FB4E0D">
            <w:pPr>
              <w:suppressAutoHyphens/>
              <w:spacing w:after="60"/>
              <w:jc w:val="both"/>
              <w:rPr>
                <w:b/>
                <w:bCs/>
              </w:rPr>
            </w:pPr>
          </w:p>
        </w:tc>
        <w:tc>
          <w:tcPr>
            <w:tcW w:w="1701"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r>
      <w:tr w:rsidR="00D3052D" w:rsidRPr="00D95C40" w:rsidTr="003A0DD9">
        <w:tc>
          <w:tcPr>
            <w:tcW w:w="360" w:type="dxa"/>
          </w:tcPr>
          <w:p w:rsidR="00D3052D" w:rsidRPr="00D95C40" w:rsidRDefault="00D3052D" w:rsidP="00FB4E0D">
            <w:pPr>
              <w:suppressAutoHyphens/>
              <w:spacing w:after="60"/>
              <w:jc w:val="both"/>
              <w:rPr>
                <w:b/>
                <w:bCs/>
              </w:rPr>
            </w:pPr>
            <w:r w:rsidRPr="00D95C40">
              <w:rPr>
                <w:b/>
                <w:bCs/>
                <w:sz w:val="22"/>
                <w:szCs w:val="22"/>
              </w:rPr>
              <w:t>2</w:t>
            </w:r>
          </w:p>
        </w:tc>
        <w:tc>
          <w:tcPr>
            <w:tcW w:w="1058"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c>
          <w:tcPr>
            <w:tcW w:w="1276" w:type="dxa"/>
          </w:tcPr>
          <w:p w:rsidR="00D3052D" w:rsidRPr="00D95C40" w:rsidRDefault="00D3052D" w:rsidP="00FB4E0D">
            <w:pPr>
              <w:suppressAutoHyphens/>
              <w:spacing w:after="60"/>
              <w:jc w:val="both"/>
              <w:rPr>
                <w:b/>
                <w:bCs/>
              </w:rPr>
            </w:pPr>
          </w:p>
        </w:tc>
        <w:tc>
          <w:tcPr>
            <w:tcW w:w="1417" w:type="dxa"/>
          </w:tcPr>
          <w:p w:rsidR="00D3052D" w:rsidRPr="00D95C40" w:rsidRDefault="00D3052D" w:rsidP="00FB4E0D">
            <w:pPr>
              <w:suppressAutoHyphens/>
              <w:spacing w:after="60"/>
              <w:jc w:val="both"/>
              <w:rPr>
                <w:b/>
                <w:bCs/>
              </w:rPr>
            </w:pPr>
          </w:p>
        </w:tc>
        <w:tc>
          <w:tcPr>
            <w:tcW w:w="1559" w:type="dxa"/>
          </w:tcPr>
          <w:p w:rsidR="00D3052D" w:rsidRPr="00D95C40" w:rsidRDefault="00D3052D" w:rsidP="00FB4E0D">
            <w:pPr>
              <w:suppressAutoHyphens/>
              <w:spacing w:after="60"/>
              <w:jc w:val="both"/>
              <w:rPr>
                <w:b/>
                <w:bCs/>
              </w:rPr>
            </w:pPr>
          </w:p>
        </w:tc>
        <w:tc>
          <w:tcPr>
            <w:tcW w:w="1701"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r>
      <w:tr w:rsidR="00D3052D" w:rsidRPr="00D95C40" w:rsidTr="003A0DD9">
        <w:tc>
          <w:tcPr>
            <w:tcW w:w="360" w:type="dxa"/>
          </w:tcPr>
          <w:p w:rsidR="00D3052D" w:rsidRPr="00D95C40" w:rsidRDefault="00D3052D" w:rsidP="00FB4E0D">
            <w:pPr>
              <w:suppressAutoHyphens/>
              <w:spacing w:after="60"/>
              <w:jc w:val="both"/>
              <w:rPr>
                <w:b/>
                <w:bCs/>
              </w:rPr>
            </w:pPr>
            <w:r>
              <w:rPr>
                <w:b/>
                <w:bCs/>
                <w:sz w:val="22"/>
                <w:szCs w:val="22"/>
              </w:rPr>
              <w:t>…</w:t>
            </w:r>
          </w:p>
        </w:tc>
        <w:tc>
          <w:tcPr>
            <w:tcW w:w="1058"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c>
          <w:tcPr>
            <w:tcW w:w="1276" w:type="dxa"/>
          </w:tcPr>
          <w:p w:rsidR="00D3052D" w:rsidRPr="00D95C40" w:rsidRDefault="00D3052D" w:rsidP="00FB4E0D">
            <w:pPr>
              <w:suppressAutoHyphens/>
              <w:spacing w:after="60"/>
              <w:jc w:val="both"/>
              <w:rPr>
                <w:b/>
                <w:bCs/>
              </w:rPr>
            </w:pPr>
          </w:p>
        </w:tc>
        <w:tc>
          <w:tcPr>
            <w:tcW w:w="1417" w:type="dxa"/>
          </w:tcPr>
          <w:p w:rsidR="00D3052D" w:rsidRPr="00D95C40" w:rsidRDefault="00D3052D" w:rsidP="00FB4E0D">
            <w:pPr>
              <w:suppressAutoHyphens/>
              <w:spacing w:after="60"/>
              <w:jc w:val="both"/>
              <w:rPr>
                <w:b/>
                <w:bCs/>
              </w:rPr>
            </w:pPr>
          </w:p>
        </w:tc>
        <w:tc>
          <w:tcPr>
            <w:tcW w:w="1559" w:type="dxa"/>
          </w:tcPr>
          <w:p w:rsidR="00D3052D" w:rsidRPr="00D95C40" w:rsidRDefault="00D3052D" w:rsidP="00FB4E0D">
            <w:pPr>
              <w:suppressAutoHyphens/>
              <w:spacing w:after="60"/>
              <w:jc w:val="both"/>
              <w:rPr>
                <w:b/>
                <w:bCs/>
              </w:rPr>
            </w:pPr>
          </w:p>
        </w:tc>
        <w:tc>
          <w:tcPr>
            <w:tcW w:w="1701" w:type="dxa"/>
          </w:tcPr>
          <w:p w:rsidR="00D3052D" w:rsidRPr="00D95C40" w:rsidRDefault="00D3052D" w:rsidP="00FB4E0D">
            <w:pPr>
              <w:suppressAutoHyphens/>
              <w:spacing w:after="60"/>
              <w:jc w:val="both"/>
              <w:rPr>
                <w:b/>
                <w:bCs/>
              </w:rPr>
            </w:pPr>
          </w:p>
        </w:tc>
        <w:tc>
          <w:tcPr>
            <w:tcW w:w="1134" w:type="dxa"/>
          </w:tcPr>
          <w:p w:rsidR="00D3052D" w:rsidRPr="00D95C40" w:rsidRDefault="00D3052D" w:rsidP="00FB4E0D">
            <w:pPr>
              <w:suppressAutoHyphens/>
              <w:spacing w:after="60"/>
              <w:jc w:val="both"/>
              <w:rPr>
                <w:b/>
                <w:bCs/>
              </w:rPr>
            </w:pPr>
          </w:p>
        </w:tc>
      </w:tr>
    </w:tbl>
    <w:p w:rsidR="001B4B17" w:rsidRDefault="001B4B17" w:rsidP="001B4B17">
      <w:pPr>
        <w:suppressAutoHyphens/>
        <w:jc w:val="both"/>
        <w:rPr>
          <w:sz w:val="20"/>
          <w:szCs w:val="20"/>
        </w:rPr>
      </w:pPr>
    </w:p>
    <w:p w:rsidR="008F0A45" w:rsidRDefault="0092174C" w:rsidP="008F0A45">
      <w:pPr>
        <w:suppressAutoHyphens/>
        <w:jc w:val="both"/>
        <w:rPr>
          <w:sz w:val="20"/>
          <w:szCs w:val="20"/>
        </w:rPr>
      </w:pPr>
      <w:r>
        <w:rPr>
          <w:sz w:val="20"/>
          <w:szCs w:val="20"/>
        </w:rPr>
        <w:t>Итого в</w:t>
      </w:r>
      <w:r w:rsidRPr="0092174C">
        <w:rPr>
          <w:sz w:val="20"/>
          <w:szCs w:val="20"/>
        </w:rPr>
        <w:t xml:space="preserve"> Отчетном периоде: с «___» __________ 20__ г. по «___» __________ 20__ г. принято: _______ (</w:t>
      </w:r>
      <w:r w:rsidRPr="0092174C">
        <w:rPr>
          <w:i/>
          <w:iCs/>
          <w:sz w:val="20"/>
          <w:szCs w:val="20"/>
        </w:rPr>
        <w:t>сумма</w:t>
      </w:r>
      <w:r w:rsidRPr="0092174C">
        <w:rPr>
          <w:sz w:val="20"/>
          <w:szCs w:val="20"/>
        </w:rPr>
        <w:t xml:space="preserve"> </w:t>
      </w:r>
      <w:r w:rsidRPr="0092174C">
        <w:rPr>
          <w:i/>
          <w:iCs/>
          <w:sz w:val="20"/>
          <w:szCs w:val="20"/>
        </w:rPr>
        <w:t>прописью</w:t>
      </w:r>
      <w:r w:rsidRPr="0092174C">
        <w:rPr>
          <w:sz w:val="20"/>
          <w:szCs w:val="20"/>
        </w:rPr>
        <w:t xml:space="preserve">) шт. </w:t>
      </w:r>
      <w:r w:rsidR="002375FF">
        <w:rPr>
          <w:sz w:val="20"/>
          <w:szCs w:val="20"/>
        </w:rPr>
        <w:t xml:space="preserve">надлежащим образом оформленных </w:t>
      </w:r>
      <w:r w:rsidRPr="0092174C">
        <w:rPr>
          <w:sz w:val="20"/>
          <w:szCs w:val="20"/>
        </w:rPr>
        <w:t>Заявлений.</w:t>
      </w:r>
    </w:p>
    <w:p w:rsidR="00E250C8" w:rsidRPr="0092174C" w:rsidRDefault="00E250C8" w:rsidP="008F0A45">
      <w:pPr>
        <w:suppressAutoHyphens/>
        <w:jc w:val="both"/>
        <w:rPr>
          <w:sz w:val="20"/>
          <w:szCs w:val="20"/>
        </w:rPr>
      </w:pPr>
    </w:p>
    <w:p w:rsidR="00CD41E7" w:rsidRDefault="00E250C8" w:rsidP="009E33C6">
      <w:pPr>
        <w:pStyle w:val="Iauiue"/>
        <w:suppressAutoHyphens/>
        <w:jc w:val="both"/>
        <w:rPr>
          <w:bCs/>
          <w:i/>
        </w:rPr>
      </w:pPr>
      <w:r w:rsidRPr="00E250C8">
        <w:rPr>
          <w:bCs/>
          <w:i/>
        </w:rPr>
        <w:t>*</w:t>
      </w:r>
      <w:r w:rsidR="00C03F8B">
        <w:rPr>
          <w:bCs/>
          <w:i/>
        </w:rPr>
        <w:t xml:space="preserve"> </w:t>
      </w:r>
      <w:r w:rsidR="009E33C6" w:rsidRPr="002500DE">
        <w:rPr>
          <w:bCs/>
          <w:i/>
        </w:rPr>
        <w:t xml:space="preserve">Перечень приводится по каждой Услуге или с указанием </w:t>
      </w:r>
      <w:r w:rsidR="009E33C6">
        <w:rPr>
          <w:bCs/>
          <w:i/>
        </w:rPr>
        <w:t>У</w:t>
      </w:r>
      <w:r w:rsidR="009E33C6" w:rsidRPr="002500DE">
        <w:rPr>
          <w:bCs/>
          <w:i/>
        </w:rPr>
        <w:t xml:space="preserve">слуги </w:t>
      </w:r>
      <w:r w:rsidR="009E33C6">
        <w:rPr>
          <w:bCs/>
          <w:i/>
        </w:rPr>
        <w:t>с</w:t>
      </w:r>
      <w:r w:rsidR="009E33C6" w:rsidRPr="002500DE">
        <w:rPr>
          <w:bCs/>
          <w:i/>
        </w:rPr>
        <w:t xml:space="preserve"> </w:t>
      </w:r>
      <w:r w:rsidR="009E33C6">
        <w:rPr>
          <w:bCs/>
          <w:i/>
        </w:rPr>
        <w:t xml:space="preserve">дополнением таблицы </w:t>
      </w:r>
      <w:del w:id="42" w:author="Сеськина Елена Петровна" w:date="2017-02-16T12:08:00Z">
        <w:r w:rsidR="009E33C6" w:rsidRPr="002500DE" w:rsidDel="002C510D">
          <w:rPr>
            <w:bCs/>
            <w:i/>
          </w:rPr>
          <w:delText xml:space="preserve"> </w:delText>
        </w:r>
      </w:del>
      <w:r w:rsidR="009E33C6" w:rsidRPr="002500DE">
        <w:rPr>
          <w:bCs/>
          <w:i/>
        </w:rPr>
        <w:t>соответствующей графой</w:t>
      </w:r>
    </w:p>
    <w:p w:rsidR="005A6B93" w:rsidRPr="00E250C8" w:rsidRDefault="005A6B93" w:rsidP="009E33C6">
      <w:pPr>
        <w:pStyle w:val="Iauiue"/>
        <w:suppressAutoHyphens/>
        <w:jc w:val="both"/>
        <w:rPr>
          <w:bCs/>
          <w:i/>
        </w:rPr>
      </w:pPr>
      <w:r>
        <w:rPr>
          <w:bCs/>
          <w:i/>
          <w:iCs/>
          <w:noProof/>
        </w:rPr>
        <w:t>**Указывается в случае необходимости</w:t>
      </w:r>
    </w:p>
    <w:p w:rsidR="00C50165" w:rsidRPr="005A6B93" w:rsidRDefault="00E250C8" w:rsidP="00E250C8">
      <w:pPr>
        <w:jc w:val="both"/>
        <w:rPr>
          <w:i/>
          <w:iCs/>
          <w:sz w:val="20"/>
          <w:szCs w:val="20"/>
        </w:rPr>
      </w:pPr>
      <w:r>
        <w:rPr>
          <w:bCs/>
          <w:i/>
          <w:sz w:val="20"/>
          <w:szCs w:val="20"/>
        </w:rPr>
        <w:t>*</w:t>
      </w:r>
      <w:r w:rsidR="005A6B93">
        <w:rPr>
          <w:bCs/>
          <w:i/>
          <w:sz w:val="20"/>
          <w:szCs w:val="20"/>
        </w:rPr>
        <w:t>*</w:t>
      </w:r>
      <w:r w:rsidR="004B1D23">
        <w:rPr>
          <w:bCs/>
          <w:i/>
          <w:sz w:val="20"/>
          <w:szCs w:val="20"/>
        </w:rPr>
        <w:t>*</w:t>
      </w:r>
      <w:r w:rsidR="004B1D23" w:rsidRPr="00C50165">
        <w:rPr>
          <w:bCs/>
          <w:i/>
          <w:sz w:val="20"/>
          <w:szCs w:val="20"/>
        </w:rPr>
        <w:t xml:space="preserve"> </w:t>
      </w:r>
      <w:r w:rsidR="000C0A85" w:rsidRPr="005A6B93">
        <w:rPr>
          <w:bCs/>
          <w:i/>
          <w:sz w:val="20"/>
          <w:szCs w:val="20"/>
        </w:rPr>
        <w:t>Уникальный</w:t>
      </w:r>
      <w:r w:rsidR="000C0A85" w:rsidRPr="005A6B93">
        <w:rPr>
          <w:i/>
          <w:sz w:val="20"/>
          <w:szCs w:val="20"/>
        </w:rPr>
        <w:t xml:space="preserve"> идентификационный номер Заявления в информационной системе Агента</w:t>
      </w:r>
      <w:r w:rsidR="00C50165" w:rsidRPr="005A6B93">
        <w:t xml:space="preserve"> </w:t>
      </w:r>
      <w:r w:rsidR="00C50165" w:rsidRPr="005A6B93">
        <w:rPr>
          <w:i/>
          <w:iCs/>
          <w:sz w:val="20"/>
          <w:szCs w:val="20"/>
        </w:rPr>
        <w:t>(указывается в случае необходимости)</w:t>
      </w:r>
    </w:p>
    <w:p w:rsidR="00A24F27" w:rsidRDefault="00A24F27" w:rsidP="008C2337">
      <w:pPr>
        <w:pStyle w:val="23"/>
        <w:spacing w:after="0" w:line="240" w:lineRule="auto"/>
        <w:jc w:val="both"/>
        <w:rPr>
          <w:b/>
        </w:rPr>
      </w:pPr>
      <w:bookmarkStart w:id="43" w:name="OLE_LINK1"/>
      <w:bookmarkStart w:id="44" w:name="OLE_LINK2"/>
    </w:p>
    <w:p w:rsidR="00D970AF" w:rsidRDefault="00E138E1" w:rsidP="008C2337">
      <w:pPr>
        <w:pStyle w:val="23"/>
        <w:spacing w:after="0" w:line="240" w:lineRule="auto"/>
        <w:jc w:val="both"/>
        <w:rPr>
          <w:b/>
        </w:rPr>
      </w:pPr>
      <w:r>
        <w:rPr>
          <w:b/>
        </w:rPr>
        <w:t>2</w:t>
      </w:r>
      <w:r w:rsidR="00D970AF">
        <w:rPr>
          <w:b/>
        </w:rPr>
        <w:t xml:space="preserve">. </w:t>
      </w:r>
      <w:r w:rsidR="00201D3E" w:rsidRPr="008C2337">
        <w:rPr>
          <w:b/>
        </w:rPr>
        <w:t>Расчет размера агентского вознаграждения</w:t>
      </w:r>
    </w:p>
    <w:p w:rsidR="00201D3E" w:rsidRPr="00D970AF" w:rsidRDefault="00E138E1" w:rsidP="00D970AF">
      <w:pPr>
        <w:pStyle w:val="23"/>
        <w:spacing w:after="0" w:line="240" w:lineRule="auto"/>
        <w:jc w:val="both"/>
        <w:rPr>
          <w:b/>
          <w:sz w:val="20"/>
          <w:szCs w:val="20"/>
        </w:rPr>
      </w:pPr>
      <w:r>
        <w:rPr>
          <w:b/>
          <w:sz w:val="20"/>
          <w:szCs w:val="20"/>
        </w:rPr>
        <w:t>2</w:t>
      </w:r>
      <w:r w:rsidR="00D970AF" w:rsidRPr="00D970AF">
        <w:rPr>
          <w:b/>
          <w:sz w:val="20"/>
          <w:szCs w:val="20"/>
        </w:rPr>
        <w:t xml:space="preserve">.1. </w:t>
      </w:r>
      <w:r w:rsidR="000A655A">
        <w:rPr>
          <w:b/>
          <w:sz w:val="20"/>
          <w:szCs w:val="20"/>
        </w:rPr>
        <w:t>А</w:t>
      </w:r>
      <w:r w:rsidR="002B5619">
        <w:rPr>
          <w:b/>
          <w:sz w:val="20"/>
          <w:szCs w:val="20"/>
        </w:rPr>
        <w:t xml:space="preserve">гентское вознаграждение </w:t>
      </w:r>
      <w:r w:rsidR="00201D3E" w:rsidRPr="00D970AF">
        <w:rPr>
          <w:b/>
          <w:sz w:val="20"/>
          <w:szCs w:val="20"/>
        </w:rPr>
        <w:t xml:space="preserve">за </w:t>
      </w:r>
      <w:r w:rsidR="000A655A">
        <w:rPr>
          <w:b/>
          <w:sz w:val="20"/>
          <w:szCs w:val="20"/>
        </w:rPr>
        <w:t>единовременные начисления от привлечения новых Клиентов</w:t>
      </w:r>
      <w:r w:rsidR="00201D3E" w:rsidRPr="00D970AF">
        <w:rPr>
          <w:b/>
          <w:sz w:val="20"/>
          <w:szCs w:val="20"/>
        </w:rPr>
        <w:t>:</w:t>
      </w:r>
    </w:p>
    <w:p w:rsidR="00520F4E" w:rsidRDefault="00520F4E" w:rsidP="008C2337">
      <w:pPr>
        <w:pStyle w:val="23"/>
        <w:spacing w:after="0" w:line="240" w:lineRule="auto"/>
        <w:jc w:val="both"/>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1710"/>
        <w:gridCol w:w="3651"/>
        <w:gridCol w:w="1981"/>
        <w:gridCol w:w="1980"/>
      </w:tblGrid>
      <w:tr w:rsidR="0007024E" w:rsidTr="000168C9">
        <w:tc>
          <w:tcPr>
            <w:tcW w:w="425" w:type="dxa"/>
            <w:vAlign w:val="center"/>
          </w:tcPr>
          <w:p w:rsidR="0007024E" w:rsidRPr="001B0610" w:rsidRDefault="0007024E" w:rsidP="004226E9">
            <w:pPr>
              <w:pStyle w:val="Iauiue"/>
              <w:suppressAutoHyphens/>
              <w:spacing w:before="240" w:after="240"/>
              <w:jc w:val="center"/>
              <w:rPr>
                <w:b/>
                <w:bCs/>
              </w:rPr>
            </w:pPr>
            <w:r w:rsidRPr="001B0610">
              <w:rPr>
                <w:b/>
                <w:bCs/>
              </w:rPr>
              <w:t>№</w:t>
            </w:r>
          </w:p>
        </w:tc>
        <w:tc>
          <w:tcPr>
            <w:tcW w:w="1710" w:type="dxa"/>
            <w:vAlign w:val="center"/>
          </w:tcPr>
          <w:p w:rsidR="0007024E" w:rsidRPr="001B0610" w:rsidRDefault="0007024E" w:rsidP="004226E9">
            <w:pPr>
              <w:pStyle w:val="Iauiue"/>
              <w:suppressAutoHyphens/>
              <w:spacing w:before="120" w:after="120"/>
              <w:jc w:val="center"/>
              <w:rPr>
                <w:b/>
                <w:bCs/>
              </w:rPr>
            </w:pPr>
            <w:r w:rsidRPr="001B0610">
              <w:rPr>
                <w:b/>
                <w:bCs/>
              </w:rPr>
              <w:t>Наименование услуги</w:t>
            </w:r>
          </w:p>
        </w:tc>
        <w:tc>
          <w:tcPr>
            <w:tcW w:w="3651" w:type="dxa"/>
            <w:vAlign w:val="center"/>
          </w:tcPr>
          <w:p w:rsidR="0007024E" w:rsidRPr="001B0610" w:rsidRDefault="0007024E" w:rsidP="0068061B">
            <w:pPr>
              <w:pStyle w:val="Iauiue"/>
              <w:suppressAutoHyphens/>
              <w:spacing w:before="120" w:after="120"/>
              <w:jc w:val="center"/>
              <w:rPr>
                <w:b/>
                <w:bCs/>
              </w:rPr>
            </w:pPr>
            <w:r w:rsidRPr="001B0610">
              <w:rPr>
                <w:b/>
                <w:bCs/>
              </w:rPr>
              <w:t xml:space="preserve">Количество </w:t>
            </w:r>
            <w:r>
              <w:rPr>
                <w:b/>
                <w:bCs/>
              </w:rPr>
              <w:t xml:space="preserve">оформленных Заявлений, вследствие которых были </w:t>
            </w:r>
            <w:r w:rsidRPr="001B0610">
              <w:rPr>
                <w:b/>
                <w:bCs/>
              </w:rPr>
              <w:t>подписан</w:t>
            </w:r>
            <w:r>
              <w:rPr>
                <w:b/>
                <w:bCs/>
              </w:rPr>
              <w:t>ы</w:t>
            </w:r>
            <w:r w:rsidRPr="001B0610">
              <w:rPr>
                <w:b/>
                <w:bCs/>
              </w:rPr>
              <w:t xml:space="preserve"> </w:t>
            </w:r>
            <w:r w:rsidR="0068061B">
              <w:rPr>
                <w:b/>
                <w:bCs/>
              </w:rPr>
              <w:t xml:space="preserve">агентские договоры </w:t>
            </w:r>
            <w:r>
              <w:rPr>
                <w:b/>
                <w:bCs/>
              </w:rPr>
              <w:t>Принципалом</w:t>
            </w:r>
            <w:r w:rsidRPr="001B0610">
              <w:rPr>
                <w:b/>
                <w:bCs/>
              </w:rPr>
              <w:t xml:space="preserve"> </w:t>
            </w:r>
            <w:r>
              <w:rPr>
                <w:b/>
                <w:bCs/>
              </w:rPr>
              <w:t>и начато фактическое оказание Услуги</w:t>
            </w:r>
            <w:r w:rsidRPr="001B0610">
              <w:rPr>
                <w:b/>
                <w:bCs/>
              </w:rPr>
              <w:t xml:space="preserve"> в Отчетном периоде</w:t>
            </w:r>
            <w:r>
              <w:rPr>
                <w:b/>
                <w:bCs/>
              </w:rPr>
              <w:t xml:space="preserve"> </w:t>
            </w:r>
          </w:p>
        </w:tc>
        <w:tc>
          <w:tcPr>
            <w:tcW w:w="1981" w:type="dxa"/>
            <w:vAlign w:val="center"/>
          </w:tcPr>
          <w:p w:rsidR="0007024E" w:rsidRPr="001B0610" w:rsidRDefault="0007024E" w:rsidP="004226E9">
            <w:pPr>
              <w:pStyle w:val="Iauiue"/>
              <w:suppressAutoHyphens/>
              <w:spacing w:before="120" w:after="120"/>
              <w:jc w:val="center"/>
              <w:rPr>
                <w:b/>
                <w:bCs/>
              </w:rPr>
            </w:pPr>
            <w:r w:rsidRPr="001B0610">
              <w:rPr>
                <w:b/>
                <w:bCs/>
              </w:rPr>
              <w:t xml:space="preserve">Размер </w:t>
            </w:r>
            <w:r>
              <w:rPr>
                <w:b/>
                <w:bCs/>
              </w:rPr>
              <w:t>единовременных платежей</w:t>
            </w:r>
            <w:r w:rsidRPr="001B0610">
              <w:rPr>
                <w:b/>
                <w:bCs/>
              </w:rPr>
              <w:t xml:space="preserve">, </w:t>
            </w:r>
          </w:p>
          <w:p w:rsidR="0007024E" w:rsidRPr="001B0610" w:rsidRDefault="0007024E" w:rsidP="004226E9">
            <w:pPr>
              <w:pStyle w:val="Iauiue"/>
              <w:suppressAutoHyphens/>
              <w:spacing w:before="120" w:after="120"/>
              <w:jc w:val="center"/>
              <w:rPr>
                <w:b/>
                <w:bCs/>
              </w:rPr>
            </w:pPr>
            <w:r w:rsidRPr="001B0610">
              <w:rPr>
                <w:b/>
                <w:bCs/>
              </w:rPr>
              <w:t>с НДС</w:t>
            </w:r>
          </w:p>
        </w:tc>
        <w:tc>
          <w:tcPr>
            <w:tcW w:w="1980" w:type="dxa"/>
            <w:vAlign w:val="center"/>
          </w:tcPr>
          <w:p w:rsidR="0007024E" w:rsidRPr="001B0610" w:rsidRDefault="0007024E" w:rsidP="004226E9">
            <w:pPr>
              <w:pStyle w:val="Iauiue"/>
              <w:suppressAutoHyphens/>
              <w:spacing w:before="120" w:after="120"/>
              <w:jc w:val="center"/>
              <w:rPr>
                <w:b/>
                <w:bCs/>
              </w:rPr>
            </w:pPr>
            <w:r w:rsidRPr="001B0610">
              <w:rPr>
                <w:b/>
                <w:bCs/>
              </w:rPr>
              <w:t xml:space="preserve">Размер агентского вознаграждения, </w:t>
            </w:r>
          </w:p>
          <w:p w:rsidR="0007024E" w:rsidRPr="001B0610" w:rsidRDefault="0007024E" w:rsidP="004226E9">
            <w:pPr>
              <w:pStyle w:val="Iauiue"/>
              <w:suppressAutoHyphens/>
              <w:spacing w:before="120" w:after="120"/>
              <w:jc w:val="center"/>
              <w:rPr>
                <w:b/>
                <w:bCs/>
              </w:rPr>
            </w:pPr>
            <w:r w:rsidRPr="001B0610">
              <w:rPr>
                <w:b/>
                <w:bCs/>
              </w:rPr>
              <w:t>с НДС</w:t>
            </w:r>
          </w:p>
        </w:tc>
      </w:tr>
      <w:bookmarkEnd w:id="43"/>
      <w:bookmarkEnd w:id="44"/>
      <w:tr w:rsidR="00BD3311" w:rsidTr="000168C9">
        <w:trPr>
          <w:trHeight w:val="397"/>
        </w:trPr>
        <w:tc>
          <w:tcPr>
            <w:tcW w:w="425" w:type="dxa"/>
          </w:tcPr>
          <w:p w:rsidR="00BD3311" w:rsidRDefault="00BD3311" w:rsidP="00677049">
            <w:pPr>
              <w:pStyle w:val="Iauiue"/>
              <w:suppressAutoHyphens/>
              <w:spacing w:before="120" w:after="120"/>
            </w:pPr>
            <w:r>
              <w:lastRenderedPageBreak/>
              <w:t>1</w:t>
            </w:r>
          </w:p>
        </w:tc>
        <w:tc>
          <w:tcPr>
            <w:tcW w:w="1710" w:type="dxa"/>
          </w:tcPr>
          <w:p w:rsidR="00BD3311" w:rsidRDefault="00BD3311" w:rsidP="00677049">
            <w:pPr>
              <w:pStyle w:val="Iauiue"/>
              <w:suppressAutoHyphens/>
              <w:spacing w:before="120" w:after="120"/>
            </w:pPr>
            <w:r w:rsidRPr="00D902C0">
              <w:t>Услуги частных виртуальных сетей (VPN)</w:t>
            </w:r>
          </w:p>
        </w:tc>
        <w:tc>
          <w:tcPr>
            <w:tcW w:w="3651" w:type="dxa"/>
          </w:tcPr>
          <w:p w:rsidR="00BD3311" w:rsidRDefault="00BD3311" w:rsidP="00677049">
            <w:pPr>
              <w:pStyle w:val="Iauiue"/>
              <w:suppressAutoHyphens/>
              <w:spacing w:before="120" w:after="120"/>
            </w:pPr>
          </w:p>
        </w:tc>
        <w:tc>
          <w:tcPr>
            <w:tcW w:w="1981" w:type="dxa"/>
          </w:tcPr>
          <w:p w:rsidR="00BD3311" w:rsidRDefault="00BD3311" w:rsidP="00677049">
            <w:pPr>
              <w:pStyle w:val="Iauiue"/>
              <w:suppressAutoHyphens/>
              <w:spacing w:before="120" w:after="120"/>
            </w:pPr>
          </w:p>
        </w:tc>
        <w:tc>
          <w:tcPr>
            <w:tcW w:w="1980" w:type="dxa"/>
          </w:tcPr>
          <w:p w:rsidR="00BD3311" w:rsidRDefault="00BD3311" w:rsidP="00677049">
            <w:pPr>
              <w:pStyle w:val="Iauiue"/>
              <w:suppressAutoHyphens/>
              <w:spacing w:before="120" w:after="120"/>
            </w:pPr>
          </w:p>
        </w:tc>
      </w:tr>
      <w:tr w:rsidR="002B5619" w:rsidTr="000168C9">
        <w:trPr>
          <w:trHeight w:val="397"/>
        </w:trPr>
        <w:tc>
          <w:tcPr>
            <w:tcW w:w="425" w:type="dxa"/>
          </w:tcPr>
          <w:p w:rsidR="002B5619" w:rsidRDefault="002B5619" w:rsidP="00677049">
            <w:pPr>
              <w:pStyle w:val="Iauiue"/>
              <w:suppressAutoHyphens/>
              <w:spacing w:before="120" w:after="120"/>
            </w:pPr>
          </w:p>
        </w:tc>
        <w:tc>
          <w:tcPr>
            <w:tcW w:w="1710" w:type="dxa"/>
          </w:tcPr>
          <w:p w:rsidR="002B5619" w:rsidRPr="00C03EA3" w:rsidRDefault="002B5619" w:rsidP="00677049">
            <w:pPr>
              <w:pStyle w:val="Iauiue"/>
              <w:suppressAutoHyphens/>
              <w:spacing w:before="120" w:after="120"/>
              <w:rPr>
                <w:b/>
                <w:bCs/>
              </w:rPr>
            </w:pPr>
            <w:r w:rsidRPr="00C03EA3">
              <w:rPr>
                <w:b/>
                <w:bCs/>
              </w:rPr>
              <w:t>И</w:t>
            </w:r>
            <w:r>
              <w:rPr>
                <w:b/>
                <w:bCs/>
              </w:rPr>
              <w:t>ТОГО</w:t>
            </w:r>
            <w:r w:rsidRPr="00C03EA3">
              <w:rPr>
                <w:b/>
                <w:bCs/>
              </w:rPr>
              <w:t>:</w:t>
            </w:r>
          </w:p>
        </w:tc>
        <w:tc>
          <w:tcPr>
            <w:tcW w:w="3651" w:type="dxa"/>
          </w:tcPr>
          <w:p w:rsidR="002B5619" w:rsidRDefault="002B5619" w:rsidP="00677049">
            <w:pPr>
              <w:pStyle w:val="Iauiue"/>
              <w:suppressAutoHyphens/>
              <w:spacing w:before="120" w:after="120"/>
            </w:pPr>
          </w:p>
        </w:tc>
        <w:tc>
          <w:tcPr>
            <w:tcW w:w="1981" w:type="dxa"/>
          </w:tcPr>
          <w:p w:rsidR="002B5619" w:rsidRDefault="002B5619" w:rsidP="00677049">
            <w:pPr>
              <w:pStyle w:val="Iauiue"/>
              <w:suppressAutoHyphens/>
              <w:spacing w:before="120" w:after="120"/>
            </w:pPr>
          </w:p>
        </w:tc>
        <w:tc>
          <w:tcPr>
            <w:tcW w:w="1980" w:type="dxa"/>
          </w:tcPr>
          <w:p w:rsidR="002B5619" w:rsidRDefault="002B5619" w:rsidP="00677049">
            <w:pPr>
              <w:pStyle w:val="Iauiue"/>
              <w:suppressAutoHyphens/>
              <w:spacing w:before="120" w:after="120"/>
            </w:pPr>
          </w:p>
        </w:tc>
      </w:tr>
    </w:tbl>
    <w:p w:rsidR="002B5619" w:rsidRDefault="00E138E1" w:rsidP="00B62E41">
      <w:pPr>
        <w:pStyle w:val="Iauiue"/>
        <w:suppressAutoHyphens/>
        <w:spacing w:before="240" w:after="240"/>
        <w:jc w:val="both"/>
        <w:rPr>
          <w:b/>
          <w:bCs/>
        </w:rPr>
      </w:pPr>
      <w:r>
        <w:rPr>
          <w:b/>
          <w:bCs/>
        </w:rPr>
        <w:t>2</w:t>
      </w:r>
      <w:r w:rsidR="002B5619" w:rsidRPr="003A5E16">
        <w:rPr>
          <w:b/>
          <w:bCs/>
        </w:rPr>
        <w:t xml:space="preserve">.2 </w:t>
      </w:r>
      <w:del w:id="45" w:author="Сеськина Елена Петровна" w:date="2017-02-16T12:09:00Z">
        <w:r w:rsidR="000A655A" w:rsidDel="002C510D">
          <w:rPr>
            <w:b/>
            <w:bCs/>
          </w:rPr>
          <w:delText xml:space="preserve"> </w:delText>
        </w:r>
      </w:del>
      <w:r w:rsidR="000A655A">
        <w:rPr>
          <w:b/>
          <w:bCs/>
        </w:rPr>
        <w:t>А</w:t>
      </w:r>
      <w:r w:rsidR="004358E3">
        <w:rPr>
          <w:b/>
          <w:bCs/>
        </w:rPr>
        <w:t>гентское вознаграждение</w:t>
      </w:r>
      <w:r w:rsidR="002B5619" w:rsidRPr="003A5E16">
        <w:rPr>
          <w:b/>
          <w:bCs/>
        </w:rPr>
        <w:t xml:space="preserve"> (АВ) </w:t>
      </w:r>
      <w:r w:rsidR="004358E3">
        <w:rPr>
          <w:b/>
          <w:bCs/>
        </w:rPr>
        <w:t xml:space="preserve"> за исполнение </w:t>
      </w:r>
      <w:r w:rsidR="000A655A">
        <w:rPr>
          <w:b/>
          <w:bCs/>
        </w:rPr>
        <w:t>Плана продаж за</w:t>
      </w:r>
      <w:r w:rsidR="004358E3">
        <w:rPr>
          <w:b/>
          <w:bCs/>
        </w:rPr>
        <w:t xml:space="preserve"> отчетный период</w:t>
      </w:r>
      <w:r w:rsidR="002B5619">
        <w:rPr>
          <w:b/>
          <w:bCs/>
        </w:rPr>
        <w:t xml:space="preserve"> (к</w:t>
      </w:r>
      <w:r w:rsidR="002B5619" w:rsidRPr="003A5E16">
        <w:rPr>
          <w:b/>
          <w:bCs/>
        </w:rPr>
        <w:t>ак определено в п.</w:t>
      </w:r>
      <w:r w:rsidR="00C45AB3">
        <w:rPr>
          <w:b/>
          <w:bCs/>
        </w:rPr>
        <w:t>2</w:t>
      </w:r>
      <w:r w:rsidR="002B5619" w:rsidRPr="003A5E16">
        <w:rPr>
          <w:b/>
          <w:bCs/>
        </w:rPr>
        <w:t>.</w:t>
      </w:r>
      <w:r w:rsidR="00C45AB3">
        <w:rPr>
          <w:b/>
          <w:bCs/>
        </w:rPr>
        <w:t xml:space="preserve">1 Приложения №2 </w:t>
      </w:r>
      <w:r w:rsidR="002B5619" w:rsidRPr="003A5E16">
        <w:rPr>
          <w:b/>
          <w:bCs/>
        </w:rPr>
        <w:t xml:space="preserve"> настоящего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1702"/>
        <w:gridCol w:w="1598"/>
        <w:gridCol w:w="1455"/>
        <w:gridCol w:w="1874"/>
        <w:gridCol w:w="1597"/>
      </w:tblGrid>
      <w:tr w:rsidR="004358E3" w:rsidRPr="00D37302" w:rsidTr="004226E9">
        <w:tc>
          <w:tcPr>
            <w:tcW w:w="1628" w:type="dxa"/>
            <w:shd w:val="clear" w:color="auto" w:fill="auto"/>
            <w:vAlign w:val="center"/>
          </w:tcPr>
          <w:p w:rsidR="004358E3" w:rsidRPr="00D37302" w:rsidRDefault="004358E3" w:rsidP="004226E9">
            <w:pPr>
              <w:pStyle w:val="Iauiue"/>
              <w:suppressAutoHyphens/>
              <w:spacing w:before="240" w:after="240"/>
              <w:jc w:val="center"/>
              <w:rPr>
                <w:b/>
                <w:bCs/>
              </w:rPr>
            </w:pPr>
            <w:r w:rsidRPr="00D37302">
              <w:rPr>
                <w:b/>
                <w:bCs/>
              </w:rPr>
              <w:t>Наименование Услуги</w:t>
            </w:r>
          </w:p>
        </w:tc>
        <w:tc>
          <w:tcPr>
            <w:tcW w:w="1702" w:type="dxa"/>
            <w:shd w:val="clear" w:color="auto" w:fill="auto"/>
            <w:vAlign w:val="center"/>
          </w:tcPr>
          <w:p w:rsidR="004358E3" w:rsidRPr="00D37302" w:rsidRDefault="004358E3" w:rsidP="004226E9">
            <w:pPr>
              <w:pStyle w:val="Iauiue"/>
              <w:suppressAutoHyphens/>
              <w:spacing w:before="240" w:after="240"/>
              <w:jc w:val="center"/>
              <w:rPr>
                <w:b/>
                <w:bCs/>
              </w:rPr>
            </w:pPr>
            <w:r w:rsidRPr="00D37302">
              <w:rPr>
                <w:b/>
                <w:bCs/>
              </w:rPr>
              <w:t>ПЛАН продаж по Начисленному доходу, руб</w:t>
            </w:r>
            <w:r>
              <w:rPr>
                <w:b/>
                <w:bCs/>
              </w:rPr>
              <w:t>.</w:t>
            </w:r>
          </w:p>
        </w:tc>
        <w:tc>
          <w:tcPr>
            <w:tcW w:w="1598" w:type="dxa"/>
            <w:shd w:val="clear" w:color="auto" w:fill="auto"/>
            <w:vAlign w:val="center"/>
          </w:tcPr>
          <w:p w:rsidR="004358E3" w:rsidRPr="00D37302" w:rsidRDefault="004358E3" w:rsidP="004226E9">
            <w:pPr>
              <w:pStyle w:val="Iauiue"/>
              <w:suppressAutoHyphens/>
              <w:spacing w:before="240" w:after="240"/>
              <w:jc w:val="center"/>
              <w:rPr>
                <w:b/>
                <w:bCs/>
              </w:rPr>
            </w:pPr>
            <w:r w:rsidRPr="00D37302">
              <w:rPr>
                <w:b/>
                <w:bCs/>
              </w:rPr>
              <w:t>ФАКТ по Начисленному доходу, руб.</w:t>
            </w:r>
          </w:p>
        </w:tc>
        <w:tc>
          <w:tcPr>
            <w:tcW w:w="1455" w:type="dxa"/>
            <w:shd w:val="clear" w:color="auto" w:fill="auto"/>
            <w:vAlign w:val="center"/>
          </w:tcPr>
          <w:p w:rsidR="004358E3" w:rsidRPr="00D37302" w:rsidRDefault="004358E3" w:rsidP="004226E9">
            <w:pPr>
              <w:pStyle w:val="Iauiue"/>
              <w:suppressAutoHyphens/>
              <w:spacing w:before="240" w:after="240"/>
              <w:jc w:val="center"/>
              <w:rPr>
                <w:b/>
                <w:bCs/>
              </w:rPr>
            </w:pPr>
            <w:r>
              <w:rPr>
                <w:b/>
                <w:bCs/>
              </w:rPr>
              <w:t>% выполнения П</w:t>
            </w:r>
            <w:r w:rsidRPr="00D37302">
              <w:rPr>
                <w:b/>
                <w:bCs/>
              </w:rPr>
              <w:t>лана</w:t>
            </w:r>
            <w:r>
              <w:rPr>
                <w:b/>
                <w:bCs/>
              </w:rPr>
              <w:t xml:space="preserve"> продаж</w:t>
            </w:r>
          </w:p>
        </w:tc>
        <w:tc>
          <w:tcPr>
            <w:tcW w:w="1874" w:type="dxa"/>
            <w:shd w:val="clear" w:color="auto" w:fill="auto"/>
            <w:vAlign w:val="center"/>
          </w:tcPr>
          <w:p w:rsidR="004358E3" w:rsidRPr="00D37302" w:rsidRDefault="004358E3" w:rsidP="004226E9">
            <w:pPr>
              <w:pStyle w:val="Iauiue"/>
              <w:suppressAutoHyphens/>
              <w:spacing w:before="240" w:after="240"/>
              <w:jc w:val="center"/>
              <w:rPr>
                <w:b/>
                <w:bCs/>
              </w:rPr>
            </w:pPr>
            <w:r>
              <w:rPr>
                <w:b/>
                <w:bCs/>
              </w:rPr>
              <w:t>К</w:t>
            </w:r>
            <w:r w:rsidRPr="00D37302">
              <w:rPr>
                <w:b/>
                <w:bCs/>
              </w:rPr>
              <w:t xml:space="preserve">оэффициент за выполнение Плана продаж </w:t>
            </w:r>
          </w:p>
          <w:p w:rsidR="004358E3" w:rsidRPr="00D37302" w:rsidRDefault="004358E3" w:rsidP="004226E9">
            <w:pPr>
              <w:pStyle w:val="Iauiue"/>
              <w:suppressAutoHyphens/>
              <w:spacing w:before="240" w:after="240"/>
              <w:jc w:val="center"/>
              <w:rPr>
                <w:b/>
                <w:bCs/>
              </w:rPr>
            </w:pPr>
            <w:r>
              <w:rPr>
                <w:b/>
                <w:bCs/>
              </w:rPr>
              <w:t>(в соответствии с п. 2.2</w:t>
            </w:r>
            <w:r w:rsidRPr="00D37302">
              <w:rPr>
                <w:b/>
                <w:bCs/>
              </w:rPr>
              <w:t xml:space="preserve"> Приложения №2)</w:t>
            </w:r>
          </w:p>
        </w:tc>
        <w:tc>
          <w:tcPr>
            <w:tcW w:w="1597" w:type="dxa"/>
            <w:shd w:val="clear" w:color="auto" w:fill="auto"/>
            <w:vAlign w:val="center"/>
          </w:tcPr>
          <w:p w:rsidR="004358E3" w:rsidRPr="00D37302" w:rsidRDefault="004358E3" w:rsidP="004226E9">
            <w:pPr>
              <w:pStyle w:val="Iauiue"/>
              <w:suppressAutoHyphens/>
              <w:spacing w:before="240" w:after="240"/>
              <w:jc w:val="center"/>
              <w:rPr>
                <w:b/>
                <w:bCs/>
              </w:rPr>
            </w:pPr>
            <w:r>
              <w:rPr>
                <w:b/>
                <w:bCs/>
              </w:rPr>
              <w:t>Размер агентского вознаграждения, с НДС</w:t>
            </w:r>
          </w:p>
        </w:tc>
      </w:tr>
      <w:tr w:rsidR="00E6165A" w:rsidRPr="00D37302" w:rsidTr="004226E9">
        <w:trPr>
          <w:trHeight w:val="323"/>
        </w:trPr>
        <w:tc>
          <w:tcPr>
            <w:tcW w:w="1628" w:type="dxa"/>
            <w:shd w:val="clear" w:color="auto" w:fill="auto"/>
          </w:tcPr>
          <w:p w:rsidR="00E6165A" w:rsidRDefault="00E6165A" w:rsidP="004226E9">
            <w:pPr>
              <w:pStyle w:val="Iauiue"/>
              <w:suppressAutoHyphens/>
              <w:spacing w:before="120" w:after="120"/>
            </w:pPr>
            <w:r w:rsidRPr="00D902C0">
              <w:t>Услуги частных виртуальных сетей (VPN)</w:t>
            </w:r>
          </w:p>
        </w:tc>
        <w:tc>
          <w:tcPr>
            <w:tcW w:w="1702" w:type="dxa"/>
            <w:shd w:val="clear" w:color="auto" w:fill="auto"/>
          </w:tcPr>
          <w:p w:rsidR="00E6165A" w:rsidRPr="00D37302" w:rsidRDefault="00E6165A" w:rsidP="004226E9">
            <w:pPr>
              <w:pStyle w:val="Iauiue"/>
              <w:suppressAutoHyphens/>
              <w:rPr>
                <w:b/>
                <w:bCs/>
              </w:rPr>
            </w:pPr>
          </w:p>
        </w:tc>
        <w:tc>
          <w:tcPr>
            <w:tcW w:w="1598" w:type="dxa"/>
            <w:shd w:val="clear" w:color="auto" w:fill="auto"/>
          </w:tcPr>
          <w:p w:rsidR="00E6165A" w:rsidRPr="00D37302" w:rsidRDefault="00E6165A" w:rsidP="004226E9">
            <w:pPr>
              <w:pStyle w:val="Iauiue"/>
              <w:suppressAutoHyphens/>
              <w:rPr>
                <w:b/>
                <w:bCs/>
              </w:rPr>
            </w:pPr>
          </w:p>
        </w:tc>
        <w:tc>
          <w:tcPr>
            <w:tcW w:w="1455" w:type="dxa"/>
            <w:shd w:val="clear" w:color="auto" w:fill="auto"/>
          </w:tcPr>
          <w:p w:rsidR="00E6165A" w:rsidRPr="00D37302" w:rsidRDefault="00E6165A" w:rsidP="004226E9">
            <w:pPr>
              <w:pStyle w:val="Iauiue"/>
              <w:suppressAutoHyphens/>
              <w:rPr>
                <w:b/>
                <w:bCs/>
              </w:rPr>
            </w:pPr>
          </w:p>
        </w:tc>
        <w:tc>
          <w:tcPr>
            <w:tcW w:w="1874" w:type="dxa"/>
            <w:shd w:val="clear" w:color="auto" w:fill="auto"/>
          </w:tcPr>
          <w:p w:rsidR="00E6165A" w:rsidRPr="00D37302" w:rsidRDefault="00E6165A" w:rsidP="004226E9">
            <w:pPr>
              <w:pStyle w:val="Iauiue"/>
              <w:suppressAutoHyphens/>
              <w:rPr>
                <w:b/>
                <w:bCs/>
              </w:rPr>
            </w:pPr>
          </w:p>
        </w:tc>
        <w:tc>
          <w:tcPr>
            <w:tcW w:w="1597" w:type="dxa"/>
            <w:shd w:val="clear" w:color="auto" w:fill="auto"/>
          </w:tcPr>
          <w:p w:rsidR="00E6165A" w:rsidRPr="00D37302" w:rsidRDefault="00E6165A" w:rsidP="004226E9">
            <w:pPr>
              <w:pStyle w:val="Iauiue"/>
              <w:suppressAutoHyphens/>
              <w:rPr>
                <w:b/>
                <w:bCs/>
              </w:rPr>
            </w:pPr>
          </w:p>
        </w:tc>
      </w:tr>
      <w:tr w:rsidR="004358E3" w:rsidRPr="004358E3" w:rsidTr="004226E9">
        <w:trPr>
          <w:trHeight w:val="323"/>
        </w:trPr>
        <w:tc>
          <w:tcPr>
            <w:tcW w:w="1628" w:type="dxa"/>
            <w:shd w:val="clear" w:color="auto" w:fill="auto"/>
          </w:tcPr>
          <w:p w:rsidR="004358E3" w:rsidRPr="004358E3" w:rsidRDefault="004358E3" w:rsidP="004226E9">
            <w:pPr>
              <w:pStyle w:val="Iauiue"/>
              <w:suppressAutoHyphens/>
              <w:spacing w:before="120" w:after="120"/>
              <w:rPr>
                <w:b/>
              </w:rPr>
            </w:pPr>
            <w:r w:rsidRPr="004358E3">
              <w:rPr>
                <w:b/>
              </w:rPr>
              <w:t>ИТОГО:</w:t>
            </w:r>
          </w:p>
        </w:tc>
        <w:tc>
          <w:tcPr>
            <w:tcW w:w="1702" w:type="dxa"/>
            <w:shd w:val="clear" w:color="auto" w:fill="auto"/>
          </w:tcPr>
          <w:p w:rsidR="004358E3" w:rsidRPr="004358E3" w:rsidRDefault="004358E3" w:rsidP="004226E9">
            <w:pPr>
              <w:pStyle w:val="Iauiue"/>
              <w:suppressAutoHyphens/>
              <w:rPr>
                <w:b/>
                <w:bCs/>
              </w:rPr>
            </w:pPr>
          </w:p>
        </w:tc>
        <w:tc>
          <w:tcPr>
            <w:tcW w:w="1598" w:type="dxa"/>
            <w:shd w:val="clear" w:color="auto" w:fill="auto"/>
          </w:tcPr>
          <w:p w:rsidR="004358E3" w:rsidRPr="004358E3" w:rsidRDefault="004358E3" w:rsidP="004226E9">
            <w:pPr>
              <w:pStyle w:val="Iauiue"/>
              <w:suppressAutoHyphens/>
              <w:rPr>
                <w:b/>
                <w:bCs/>
              </w:rPr>
            </w:pPr>
          </w:p>
        </w:tc>
        <w:tc>
          <w:tcPr>
            <w:tcW w:w="1455" w:type="dxa"/>
            <w:shd w:val="clear" w:color="auto" w:fill="auto"/>
          </w:tcPr>
          <w:p w:rsidR="004358E3" w:rsidRPr="004358E3" w:rsidRDefault="004358E3" w:rsidP="004226E9">
            <w:pPr>
              <w:pStyle w:val="Iauiue"/>
              <w:suppressAutoHyphens/>
              <w:rPr>
                <w:b/>
                <w:bCs/>
              </w:rPr>
            </w:pPr>
          </w:p>
        </w:tc>
        <w:tc>
          <w:tcPr>
            <w:tcW w:w="1874" w:type="dxa"/>
            <w:shd w:val="clear" w:color="auto" w:fill="auto"/>
          </w:tcPr>
          <w:p w:rsidR="004358E3" w:rsidRPr="004358E3" w:rsidRDefault="004358E3" w:rsidP="004226E9">
            <w:pPr>
              <w:pStyle w:val="Iauiue"/>
              <w:suppressAutoHyphens/>
              <w:rPr>
                <w:b/>
                <w:bCs/>
              </w:rPr>
            </w:pPr>
          </w:p>
        </w:tc>
        <w:tc>
          <w:tcPr>
            <w:tcW w:w="1597" w:type="dxa"/>
            <w:shd w:val="clear" w:color="auto" w:fill="auto"/>
          </w:tcPr>
          <w:p w:rsidR="004358E3" w:rsidRPr="004358E3" w:rsidRDefault="004358E3" w:rsidP="004226E9">
            <w:pPr>
              <w:pStyle w:val="Iauiue"/>
              <w:suppressAutoHyphens/>
              <w:rPr>
                <w:b/>
                <w:bCs/>
              </w:rPr>
            </w:pPr>
          </w:p>
        </w:tc>
      </w:tr>
    </w:tbl>
    <w:p w:rsidR="004358E3" w:rsidRDefault="000A655A" w:rsidP="004358E3">
      <w:pPr>
        <w:pStyle w:val="Iauiue"/>
        <w:suppressAutoHyphens/>
        <w:spacing w:before="240" w:after="240"/>
        <w:rPr>
          <w:b/>
          <w:bCs/>
        </w:rPr>
      </w:pPr>
      <w:r>
        <w:rPr>
          <w:b/>
          <w:bCs/>
        </w:rPr>
        <w:t>2.3 Агентское вознаграждение (АВ) за исполнение п</w:t>
      </w:r>
      <w:r w:rsidR="004358E3">
        <w:rPr>
          <w:b/>
          <w:bCs/>
        </w:rPr>
        <w:t xml:space="preserve">оручения </w:t>
      </w:r>
      <w:r>
        <w:rPr>
          <w:b/>
          <w:bCs/>
        </w:rPr>
        <w:t>по</w:t>
      </w:r>
      <w:r w:rsidR="004358E3">
        <w:rPr>
          <w:b/>
          <w:bCs/>
        </w:rPr>
        <w:t xml:space="preserve"> сервисной поддержк</w:t>
      </w:r>
      <w:r>
        <w:rPr>
          <w:b/>
          <w:bCs/>
        </w:rPr>
        <w:t>е</w:t>
      </w:r>
      <w:r w:rsidR="004358E3">
        <w:rPr>
          <w:b/>
          <w:bCs/>
        </w:rPr>
        <w:t xml:space="preserve"> Клиентов</w:t>
      </w:r>
    </w:p>
    <w:tbl>
      <w:tblPr>
        <w:tblW w:w="10206" w:type="dxa"/>
        <w:tblInd w:w="-601" w:type="dxa"/>
        <w:tblLayout w:type="fixed"/>
        <w:tblLook w:val="04A0" w:firstRow="1" w:lastRow="0" w:firstColumn="1" w:lastColumn="0" w:noHBand="0" w:noVBand="1"/>
      </w:tblPr>
      <w:tblGrid>
        <w:gridCol w:w="425"/>
        <w:gridCol w:w="1418"/>
        <w:gridCol w:w="992"/>
        <w:gridCol w:w="992"/>
        <w:gridCol w:w="993"/>
        <w:gridCol w:w="1417"/>
        <w:gridCol w:w="992"/>
        <w:gridCol w:w="1134"/>
        <w:gridCol w:w="851"/>
        <w:gridCol w:w="992"/>
      </w:tblGrid>
      <w:tr w:rsidR="004358E3" w:rsidTr="000168C9">
        <w:trPr>
          <w:trHeight w:val="72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E3" w:rsidRDefault="004358E3" w:rsidP="004226E9">
            <w:pPr>
              <w:jc w:val="center"/>
              <w:rPr>
                <w:b/>
                <w:bCs/>
                <w:color w:val="000000"/>
                <w:sz w:val="20"/>
                <w:szCs w:val="20"/>
              </w:rPr>
            </w:pPr>
            <w:r>
              <w:rPr>
                <w:b/>
                <w:bCs/>
                <w:color w:val="000000"/>
                <w:sz w:val="20"/>
                <w:szCs w:val="20"/>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E3" w:rsidRDefault="004358E3" w:rsidP="004226E9">
            <w:pPr>
              <w:jc w:val="center"/>
              <w:rPr>
                <w:b/>
                <w:bCs/>
                <w:color w:val="000000"/>
                <w:sz w:val="20"/>
                <w:szCs w:val="20"/>
              </w:rPr>
            </w:pPr>
            <w:r>
              <w:rPr>
                <w:b/>
                <w:bCs/>
                <w:color w:val="000000"/>
                <w:sz w:val="20"/>
                <w:szCs w:val="20"/>
              </w:rPr>
              <w:t>Наименование услуги</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E3" w:rsidRDefault="004358E3" w:rsidP="004226E9">
            <w:pPr>
              <w:jc w:val="both"/>
              <w:rPr>
                <w:b/>
                <w:bCs/>
                <w:color w:val="000000"/>
                <w:sz w:val="20"/>
                <w:szCs w:val="20"/>
              </w:rPr>
            </w:pPr>
            <w:r>
              <w:rPr>
                <w:b/>
                <w:bCs/>
                <w:color w:val="000000"/>
                <w:sz w:val="20"/>
                <w:szCs w:val="20"/>
              </w:rPr>
              <w:t>Информирование Клиентов о плановых и неплановых перерывах в оказании Услуг.</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358E3" w:rsidRDefault="004358E3" w:rsidP="004226E9">
            <w:pPr>
              <w:jc w:val="center"/>
              <w:rPr>
                <w:b/>
                <w:bCs/>
                <w:color w:val="000000"/>
                <w:sz w:val="18"/>
                <w:szCs w:val="18"/>
              </w:rPr>
            </w:pPr>
            <w:r>
              <w:rPr>
                <w:b/>
                <w:bCs/>
                <w:color w:val="000000"/>
                <w:sz w:val="18"/>
                <w:szCs w:val="18"/>
              </w:rPr>
              <w:t>Прием, регистрация и классификация заявок от Клиентов о проблемах, связанных с качеством Услуг, оформлено заявок, шт.</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E3" w:rsidRDefault="004358E3" w:rsidP="004226E9">
            <w:pPr>
              <w:jc w:val="both"/>
              <w:rPr>
                <w:b/>
                <w:bCs/>
                <w:color w:val="000000"/>
                <w:sz w:val="18"/>
                <w:szCs w:val="18"/>
              </w:rPr>
            </w:pPr>
            <w:r>
              <w:rPr>
                <w:b/>
                <w:bCs/>
                <w:color w:val="000000"/>
                <w:sz w:val="18"/>
                <w:szCs w:val="18"/>
              </w:rPr>
              <w:t>Информирование Клиентов о статусе решения проблем, связанных с качеством Услуг.</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358E3" w:rsidRDefault="004358E3" w:rsidP="004226E9">
            <w:pPr>
              <w:jc w:val="center"/>
              <w:rPr>
                <w:b/>
                <w:bCs/>
                <w:color w:val="000000"/>
                <w:sz w:val="20"/>
                <w:szCs w:val="20"/>
              </w:rPr>
            </w:pPr>
            <w:r>
              <w:rPr>
                <w:b/>
                <w:bCs/>
                <w:color w:val="000000"/>
                <w:sz w:val="20"/>
                <w:szCs w:val="20"/>
              </w:rPr>
              <w:t>Размер АВ, с НДС</w:t>
            </w:r>
          </w:p>
        </w:tc>
      </w:tr>
      <w:tr w:rsidR="004358E3" w:rsidTr="000168C9">
        <w:trPr>
          <w:trHeight w:val="300"/>
        </w:trPr>
        <w:tc>
          <w:tcPr>
            <w:tcW w:w="425" w:type="dxa"/>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20"/>
                <w:szCs w:val="20"/>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4358E3" w:rsidRDefault="004358E3" w:rsidP="004226E9">
            <w:pPr>
              <w:rPr>
                <w:b/>
                <w:bCs/>
                <w:color w:val="000000"/>
                <w:sz w:val="18"/>
                <w:szCs w:val="18"/>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4358E3" w:rsidRDefault="004358E3" w:rsidP="004226E9">
            <w:pPr>
              <w:rPr>
                <w:b/>
                <w:bCs/>
                <w:color w:val="000000"/>
                <w:sz w:val="20"/>
                <w:szCs w:val="20"/>
              </w:rPr>
            </w:pPr>
          </w:p>
        </w:tc>
      </w:tr>
      <w:tr w:rsidR="004358E3" w:rsidTr="000168C9">
        <w:trPr>
          <w:trHeight w:val="1620"/>
        </w:trPr>
        <w:tc>
          <w:tcPr>
            <w:tcW w:w="425" w:type="dxa"/>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358E3" w:rsidRDefault="004358E3" w:rsidP="004226E9">
            <w:pPr>
              <w:rPr>
                <w:b/>
                <w:bCs/>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Всего информационных сообщений</w:t>
            </w:r>
          </w:p>
        </w:tc>
        <w:tc>
          <w:tcPr>
            <w:tcW w:w="992"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Отработанных информационных сообщений</w:t>
            </w:r>
          </w:p>
        </w:tc>
        <w:tc>
          <w:tcPr>
            <w:tcW w:w="993"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 выполнения</w:t>
            </w:r>
          </w:p>
        </w:tc>
        <w:tc>
          <w:tcPr>
            <w:tcW w:w="1417" w:type="dxa"/>
            <w:vMerge/>
            <w:tcBorders>
              <w:top w:val="single" w:sz="4" w:space="0" w:color="auto"/>
              <w:left w:val="single" w:sz="4" w:space="0" w:color="auto"/>
              <w:bottom w:val="single" w:sz="4" w:space="0" w:color="000000"/>
              <w:right w:val="single" w:sz="4" w:space="0" w:color="auto"/>
            </w:tcBorders>
            <w:vAlign w:val="center"/>
          </w:tcPr>
          <w:p w:rsidR="004358E3" w:rsidRDefault="004358E3" w:rsidP="004226E9">
            <w:pPr>
              <w:rPr>
                <w:b/>
                <w:bCs/>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Всего информационных сообщений</w:t>
            </w:r>
          </w:p>
        </w:tc>
        <w:tc>
          <w:tcPr>
            <w:tcW w:w="1134"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Отработанных информационных сообщений</w:t>
            </w:r>
          </w:p>
        </w:tc>
        <w:tc>
          <w:tcPr>
            <w:tcW w:w="851" w:type="dxa"/>
            <w:tcBorders>
              <w:top w:val="nil"/>
              <w:left w:val="nil"/>
              <w:bottom w:val="single" w:sz="4" w:space="0" w:color="auto"/>
              <w:right w:val="single" w:sz="4" w:space="0" w:color="auto"/>
            </w:tcBorders>
            <w:shd w:val="clear" w:color="auto" w:fill="auto"/>
            <w:vAlign w:val="center"/>
          </w:tcPr>
          <w:p w:rsidR="004358E3" w:rsidRDefault="004358E3" w:rsidP="004226E9">
            <w:pPr>
              <w:jc w:val="center"/>
              <w:rPr>
                <w:b/>
                <w:bCs/>
                <w:i/>
                <w:iCs/>
                <w:color w:val="000000"/>
                <w:sz w:val="20"/>
                <w:szCs w:val="20"/>
              </w:rPr>
            </w:pPr>
            <w:r>
              <w:rPr>
                <w:b/>
                <w:bCs/>
                <w:i/>
                <w:iCs/>
                <w:color w:val="000000"/>
                <w:sz w:val="20"/>
                <w:szCs w:val="20"/>
              </w:rPr>
              <w:t>% выполнения</w:t>
            </w:r>
          </w:p>
        </w:tc>
        <w:tc>
          <w:tcPr>
            <w:tcW w:w="992" w:type="dxa"/>
            <w:vMerge/>
            <w:tcBorders>
              <w:top w:val="single" w:sz="4" w:space="0" w:color="auto"/>
              <w:left w:val="single" w:sz="4" w:space="0" w:color="auto"/>
              <w:bottom w:val="single" w:sz="4" w:space="0" w:color="000000"/>
              <w:right w:val="single" w:sz="4" w:space="0" w:color="auto"/>
            </w:tcBorders>
            <w:vAlign w:val="center"/>
          </w:tcPr>
          <w:p w:rsidR="004358E3" w:rsidRDefault="004358E3" w:rsidP="004226E9">
            <w:pPr>
              <w:rPr>
                <w:b/>
                <w:bCs/>
                <w:color w:val="000000"/>
                <w:sz w:val="20"/>
                <w:szCs w:val="20"/>
              </w:rPr>
            </w:pPr>
          </w:p>
        </w:tc>
      </w:tr>
      <w:tr w:rsidR="00E6165A" w:rsidTr="000168C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tcPr>
          <w:p w:rsidR="00E6165A" w:rsidRDefault="00E6165A" w:rsidP="004226E9">
            <w:pPr>
              <w:jc w:val="right"/>
              <w:rPr>
                <w:rFonts w:ascii="Calibri" w:hAnsi="Calibri" w:cs="Calibri"/>
                <w:color w:val="000000"/>
                <w:sz w:val="22"/>
                <w:szCs w:val="22"/>
              </w:rPr>
            </w:pPr>
            <w:r>
              <w:rPr>
                <w:rFonts w:ascii="Calibri" w:hAnsi="Calibri" w:cs="Calibri"/>
                <w:color w:val="000000"/>
                <w:sz w:val="22"/>
                <w:szCs w:val="22"/>
              </w:rPr>
              <w:t>1</w:t>
            </w:r>
          </w:p>
        </w:tc>
        <w:tc>
          <w:tcPr>
            <w:tcW w:w="1418" w:type="dxa"/>
            <w:tcBorders>
              <w:top w:val="nil"/>
              <w:left w:val="nil"/>
              <w:bottom w:val="single" w:sz="4" w:space="0" w:color="auto"/>
              <w:right w:val="single" w:sz="4" w:space="0" w:color="auto"/>
            </w:tcBorders>
            <w:shd w:val="clear" w:color="auto" w:fill="auto"/>
            <w:noWrap/>
          </w:tcPr>
          <w:p w:rsidR="00E6165A" w:rsidRDefault="00E6165A" w:rsidP="004226E9">
            <w:pPr>
              <w:rPr>
                <w:sz w:val="20"/>
                <w:szCs w:val="20"/>
              </w:rPr>
            </w:pPr>
            <w:r w:rsidRPr="00D902C0">
              <w:rPr>
                <w:sz w:val="20"/>
                <w:szCs w:val="20"/>
              </w:rPr>
              <w:t>Услуги частных виртуальных сетей (VPN)</w:t>
            </w:r>
          </w:p>
          <w:p w:rsidR="005C64EB" w:rsidRDefault="005C64EB" w:rsidP="004226E9">
            <w:pPr>
              <w:rPr>
                <w:rFonts w:ascii="Calibri" w:hAnsi="Calibri" w:cs="Calibri"/>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rsidP="004226E9">
            <w:pPr>
              <w:rPr>
                <w:rFonts w:ascii="Calibri" w:hAnsi="Calibri" w:cs="Calibri"/>
                <w:color w:val="000000"/>
                <w:sz w:val="22"/>
                <w:szCs w:val="22"/>
              </w:rPr>
            </w:pPr>
            <w:r>
              <w:rPr>
                <w:rFonts w:ascii="Calibri" w:hAnsi="Calibri" w:cs="Calibri"/>
                <w:color w:val="000000"/>
                <w:sz w:val="22"/>
                <w:szCs w:val="22"/>
              </w:rPr>
              <w:t> </w:t>
            </w:r>
          </w:p>
        </w:tc>
      </w:tr>
      <w:tr w:rsidR="004358E3" w:rsidTr="000168C9">
        <w:trPr>
          <w:trHeight w:val="300"/>
        </w:trPr>
        <w:tc>
          <w:tcPr>
            <w:tcW w:w="1843" w:type="dxa"/>
            <w:gridSpan w:val="2"/>
            <w:tcBorders>
              <w:top w:val="nil"/>
              <w:left w:val="single" w:sz="4" w:space="0" w:color="auto"/>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ИТОГО</w:t>
            </w:r>
          </w:p>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4358E3" w:rsidRDefault="004358E3" w:rsidP="004226E9">
            <w:pPr>
              <w:rPr>
                <w:rFonts w:ascii="Calibri" w:hAnsi="Calibri" w:cs="Calibri"/>
                <w:color w:val="000000"/>
                <w:sz w:val="22"/>
                <w:szCs w:val="22"/>
              </w:rPr>
            </w:pPr>
            <w:r>
              <w:rPr>
                <w:rFonts w:ascii="Calibri" w:hAnsi="Calibri" w:cs="Calibri"/>
                <w:color w:val="000000"/>
                <w:sz w:val="22"/>
                <w:szCs w:val="22"/>
              </w:rPr>
              <w:t> </w:t>
            </w:r>
          </w:p>
        </w:tc>
      </w:tr>
    </w:tbl>
    <w:p w:rsidR="002B5619" w:rsidRPr="003A5E16" w:rsidRDefault="00E138E1" w:rsidP="008F194A">
      <w:pPr>
        <w:pStyle w:val="Iauiue"/>
        <w:suppressAutoHyphens/>
        <w:spacing w:before="240" w:after="240"/>
        <w:rPr>
          <w:b/>
          <w:bCs/>
        </w:rPr>
      </w:pPr>
      <w:r>
        <w:rPr>
          <w:b/>
          <w:bCs/>
        </w:rPr>
        <w:t>2</w:t>
      </w:r>
      <w:r w:rsidR="002B5619" w:rsidRPr="003A5E16">
        <w:rPr>
          <w:b/>
          <w:bCs/>
        </w:rPr>
        <w:t>.</w:t>
      </w:r>
      <w:r w:rsidR="002B5619">
        <w:rPr>
          <w:b/>
          <w:bCs/>
        </w:rPr>
        <w:t>3</w:t>
      </w:r>
      <w:r w:rsidR="002B5619" w:rsidRPr="003A5E16">
        <w:rPr>
          <w:b/>
          <w:bCs/>
        </w:rPr>
        <w:t xml:space="preserve"> </w:t>
      </w:r>
      <w:r w:rsidR="00B40E68">
        <w:rPr>
          <w:b/>
          <w:bCs/>
        </w:rPr>
        <w:t>И</w:t>
      </w:r>
      <w:r w:rsidR="002B5619">
        <w:rPr>
          <w:b/>
          <w:bCs/>
        </w:rPr>
        <w:t xml:space="preserve">тоговое </w:t>
      </w:r>
      <w:r w:rsidR="008F194A">
        <w:rPr>
          <w:b/>
          <w:bCs/>
        </w:rPr>
        <w:t>агентское</w:t>
      </w:r>
      <w:r w:rsidR="002B5619">
        <w:rPr>
          <w:b/>
          <w:bCs/>
        </w:rPr>
        <w:t xml:space="preserve"> вознаграждение </w:t>
      </w:r>
      <w:r w:rsidR="00853D7F">
        <w:rPr>
          <w:b/>
          <w:bCs/>
        </w:rPr>
        <w:t>за Отчетный период:</w:t>
      </w:r>
      <w:bookmarkStart w:id="46" w:name="OLE_LINK9"/>
      <w:bookmarkStart w:id="47" w:name="OLE_LINK10"/>
    </w:p>
    <w:tbl>
      <w:tblPr>
        <w:tblW w:w="10179"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2833"/>
        <w:gridCol w:w="1559"/>
        <w:gridCol w:w="992"/>
        <w:gridCol w:w="851"/>
        <w:gridCol w:w="1276"/>
        <w:gridCol w:w="850"/>
        <w:gridCol w:w="992"/>
      </w:tblGrid>
      <w:tr w:rsidR="00BF62C3" w:rsidRPr="005F6DAD" w:rsidTr="00BF62C3">
        <w:tc>
          <w:tcPr>
            <w:tcW w:w="826" w:type="dxa"/>
            <w:vMerge w:val="restart"/>
            <w:shd w:val="clear" w:color="auto" w:fill="auto"/>
            <w:tcMar>
              <w:left w:w="28" w:type="dxa"/>
              <w:right w:w="0" w:type="dxa"/>
            </w:tcMar>
            <w:vAlign w:val="center"/>
          </w:tcPr>
          <w:p w:rsidR="007557ED" w:rsidRPr="005F6DAD" w:rsidRDefault="007557ED" w:rsidP="005F6DAD">
            <w:pPr>
              <w:shd w:val="clear" w:color="auto" w:fill="FFFFFF"/>
              <w:jc w:val="center"/>
              <w:rPr>
                <w:sz w:val="20"/>
                <w:szCs w:val="20"/>
              </w:rPr>
            </w:pPr>
            <w:r w:rsidRPr="005F6DAD">
              <w:rPr>
                <w:b/>
                <w:bCs/>
                <w:spacing w:val="-6"/>
                <w:sz w:val="20"/>
                <w:szCs w:val="20"/>
              </w:rPr>
              <w:t>№ п/п</w:t>
            </w:r>
          </w:p>
        </w:tc>
        <w:tc>
          <w:tcPr>
            <w:tcW w:w="2833" w:type="dxa"/>
            <w:vMerge w:val="restart"/>
            <w:shd w:val="clear" w:color="auto" w:fill="auto"/>
            <w:tcMar>
              <w:left w:w="28" w:type="dxa"/>
              <w:right w:w="0" w:type="dxa"/>
            </w:tcMar>
            <w:vAlign w:val="center"/>
          </w:tcPr>
          <w:p w:rsidR="007557ED" w:rsidRPr="005F6DAD" w:rsidRDefault="007557ED" w:rsidP="00CF7DC3">
            <w:pPr>
              <w:jc w:val="center"/>
              <w:rPr>
                <w:sz w:val="20"/>
                <w:szCs w:val="20"/>
              </w:rPr>
            </w:pPr>
            <w:r w:rsidRPr="005F6DAD">
              <w:rPr>
                <w:b/>
                <w:bCs/>
                <w:spacing w:val="-3"/>
                <w:sz w:val="20"/>
                <w:szCs w:val="20"/>
              </w:rPr>
              <w:t xml:space="preserve">Наименование </w:t>
            </w:r>
            <w:r w:rsidR="00CF7DC3">
              <w:rPr>
                <w:b/>
                <w:bCs/>
                <w:spacing w:val="-3"/>
                <w:sz w:val="20"/>
                <w:szCs w:val="20"/>
              </w:rPr>
              <w:t>агентского поручения</w:t>
            </w:r>
          </w:p>
        </w:tc>
        <w:tc>
          <w:tcPr>
            <w:tcW w:w="2551" w:type="dxa"/>
            <w:gridSpan w:val="2"/>
            <w:shd w:val="clear" w:color="auto" w:fill="auto"/>
            <w:tcMar>
              <w:left w:w="28" w:type="dxa"/>
              <w:right w:w="0" w:type="dxa"/>
            </w:tcMar>
            <w:vAlign w:val="center"/>
          </w:tcPr>
          <w:p w:rsidR="007557ED" w:rsidRPr="005F6DAD" w:rsidRDefault="007557ED" w:rsidP="005F6DAD">
            <w:pPr>
              <w:shd w:val="clear" w:color="auto" w:fill="FFFFFF"/>
              <w:spacing w:line="278" w:lineRule="exact"/>
              <w:ind w:left="-40"/>
              <w:jc w:val="center"/>
              <w:rPr>
                <w:sz w:val="20"/>
                <w:szCs w:val="20"/>
              </w:rPr>
            </w:pPr>
            <w:r w:rsidRPr="005F6DAD">
              <w:rPr>
                <w:b/>
                <w:bCs/>
                <w:spacing w:val="-3"/>
                <w:sz w:val="20"/>
                <w:szCs w:val="20"/>
              </w:rPr>
              <w:t xml:space="preserve">База для исчисления </w:t>
            </w:r>
            <w:r w:rsidRPr="005F6DAD">
              <w:rPr>
                <w:b/>
                <w:bCs/>
                <w:spacing w:val="-1"/>
                <w:sz w:val="20"/>
                <w:szCs w:val="20"/>
              </w:rPr>
              <w:t>агентского вознаграждения</w:t>
            </w:r>
          </w:p>
        </w:tc>
        <w:tc>
          <w:tcPr>
            <w:tcW w:w="851" w:type="dxa"/>
            <w:vMerge w:val="restart"/>
            <w:shd w:val="clear" w:color="auto" w:fill="auto"/>
            <w:tcMar>
              <w:left w:w="28" w:type="dxa"/>
              <w:right w:w="0" w:type="dxa"/>
            </w:tcMar>
            <w:vAlign w:val="center"/>
          </w:tcPr>
          <w:p w:rsidR="007557ED" w:rsidRPr="005F6DAD" w:rsidRDefault="007557ED" w:rsidP="005F6DAD">
            <w:pPr>
              <w:shd w:val="clear" w:color="auto" w:fill="FFFFFF"/>
              <w:jc w:val="center"/>
              <w:rPr>
                <w:b/>
                <w:sz w:val="20"/>
                <w:szCs w:val="20"/>
              </w:rPr>
            </w:pPr>
            <w:r w:rsidRPr="005F6DAD">
              <w:rPr>
                <w:b/>
                <w:sz w:val="20"/>
                <w:szCs w:val="20"/>
              </w:rPr>
              <w:t>Ставка</w:t>
            </w:r>
          </w:p>
        </w:tc>
        <w:tc>
          <w:tcPr>
            <w:tcW w:w="1276" w:type="dxa"/>
            <w:vMerge w:val="restart"/>
            <w:shd w:val="clear" w:color="auto" w:fill="auto"/>
            <w:tcMar>
              <w:left w:w="28" w:type="dxa"/>
              <w:right w:w="0" w:type="dxa"/>
            </w:tcMar>
            <w:vAlign w:val="center"/>
          </w:tcPr>
          <w:p w:rsidR="007557ED" w:rsidRPr="005F6DAD" w:rsidRDefault="007557ED" w:rsidP="005F6DAD">
            <w:pPr>
              <w:shd w:val="clear" w:color="auto" w:fill="FFFFFF"/>
              <w:spacing w:line="278" w:lineRule="exact"/>
              <w:jc w:val="center"/>
              <w:rPr>
                <w:sz w:val="20"/>
                <w:szCs w:val="20"/>
              </w:rPr>
            </w:pPr>
            <w:r w:rsidRPr="005F6DAD">
              <w:rPr>
                <w:b/>
                <w:bCs/>
                <w:spacing w:val="-3"/>
                <w:sz w:val="20"/>
                <w:szCs w:val="20"/>
              </w:rPr>
              <w:t>Размер агентского вознаграждения</w:t>
            </w:r>
            <w:r w:rsidRPr="005F6DAD">
              <w:rPr>
                <w:b/>
                <w:bCs/>
                <w:sz w:val="20"/>
                <w:szCs w:val="20"/>
              </w:rPr>
              <w:t xml:space="preserve"> с </w:t>
            </w:r>
            <w:r w:rsidRPr="005F6DAD">
              <w:rPr>
                <w:b/>
                <w:bCs/>
                <w:spacing w:val="-1"/>
                <w:sz w:val="20"/>
                <w:szCs w:val="20"/>
              </w:rPr>
              <w:t>НДС, руб.</w:t>
            </w:r>
          </w:p>
        </w:tc>
        <w:tc>
          <w:tcPr>
            <w:tcW w:w="850" w:type="dxa"/>
            <w:vMerge w:val="restart"/>
            <w:shd w:val="clear" w:color="auto" w:fill="auto"/>
            <w:tcMar>
              <w:left w:w="28" w:type="dxa"/>
              <w:right w:w="0" w:type="dxa"/>
            </w:tcMar>
            <w:vAlign w:val="center"/>
          </w:tcPr>
          <w:p w:rsidR="007557ED" w:rsidRPr="005F6DAD" w:rsidRDefault="007557ED" w:rsidP="005F6DAD">
            <w:pPr>
              <w:shd w:val="clear" w:color="auto" w:fill="FFFFFF"/>
              <w:spacing w:line="278" w:lineRule="exact"/>
              <w:ind w:right="10"/>
              <w:jc w:val="center"/>
              <w:rPr>
                <w:sz w:val="20"/>
                <w:szCs w:val="20"/>
              </w:rPr>
            </w:pPr>
            <w:r w:rsidRPr="005F6DAD">
              <w:rPr>
                <w:b/>
                <w:bCs/>
                <w:spacing w:val="-2"/>
                <w:sz w:val="20"/>
                <w:szCs w:val="20"/>
              </w:rPr>
              <w:t xml:space="preserve">В том числе </w:t>
            </w:r>
            <w:r w:rsidRPr="005F6DAD">
              <w:rPr>
                <w:b/>
                <w:bCs/>
                <w:spacing w:val="-3"/>
                <w:sz w:val="20"/>
                <w:szCs w:val="20"/>
              </w:rPr>
              <w:t>НДС, руб.</w:t>
            </w:r>
          </w:p>
        </w:tc>
        <w:tc>
          <w:tcPr>
            <w:tcW w:w="992" w:type="dxa"/>
            <w:vMerge w:val="restart"/>
            <w:shd w:val="clear" w:color="auto" w:fill="auto"/>
            <w:tcMar>
              <w:left w:w="28" w:type="dxa"/>
            </w:tcMar>
          </w:tcPr>
          <w:p w:rsidR="007557ED" w:rsidRPr="005F6DAD" w:rsidRDefault="007557ED" w:rsidP="005F6DAD">
            <w:pPr>
              <w:shd w:val="clear" w:color="auto" w:fill="FFFFFF"/>
              <w:spacing w:line="278" w:lineRule="exact"/>
              <w:ind w:right="10"/>
              <w:jc w:val="center"/>
              <w:rPr>
                <w:b/>
                <w:bCs/>
                <w:spacing w:val="-2"/>
                <w:sz w:val="20"/>
                <w:szCs w:val="20"/>
              </w:rPr>
            </w:pPr>
            <w:r w:rsidRPr="005F6DAD">
              <w:rPr>
                <w:b/>
                <w:bCs/>
                <w:spacing w:val="-3"/>
                <w:sz w:val="20"/>
                <w:szCs w:val="20"/>
              </w:rPr>
              <w:t>Размер агентского вознаграждения</w:t>
            </w:r>
            <w:r w:rsidRPr="005F6DAD">
              <w:rPr>
                <w:b/>
                <w:bCs/>
                <w:sz w:val="20"/>
                <w:szCs w:val="20"/>
              </w:rPr>
              <w:t xml:space="preserve"> без </w:t>
            </w:r>
            <w:r w:rsidRPr="005F6DAD">
              <w:rPr>
                <w:b/>
                <w:bCs/>
                <w:spacing w:val="-1"/>
                <w:sz w:val="20"/>
                <w:szCs w:val="20"/>
              </w:rPr>
              <w:t>НДС, руб.</w:t>
            </w:r>
          </w:p>
        </w:tc>
      </w:tr>
      <w:tr w:rsidR="00BF62C3" w:rsidRPr="007110A9" w:rsidTr="00FA2350">
        <w:trPr>
          <w:trHeight w:val="77"/>
        </w:trPr>
        <w:tc>
          <w:tcPr>
            <w:tcW w:w="826" w:type="dxa"/>
            <w:vMerge/>
            <w:shd w:val="clear" w:color="auto" w:fill="auto"/>
            <w:tcMar>
              <w:left w:w="28" w:type="dxa"/>
              <w:right w:w="0" w:type="dxa"/>
            </w:tcMar>
          </w:tcPr>
          <w:p w:rsidR="007557ED" w:rsidRPr="005F6DAD" w:rsidRDefault="007557ED" w:rsidP="005F6DAD">
            <w:pPr>
              <w:jc w:val="both"/>
              <w:rPr>
                <w:sz w:val="20"/>
                <w:szCs w:val="20"/>
              </w:rPr>
            </w:pPr>
          </w:p>
        </w:tc>
        <w:tc>
          <w:tcPr>
            <w:tcW w:w="2833" w:type="dxa"/>
            <w:vMerge/>
            <w:shd w:val="clear" w:color="auto" w:fill="auto"/>
            <w:tcMar>
              <w:left w:w="28" w:type="dxa"/>
              <w:right w:w="0" w:type="dxa"/>
            </w:tcMar>
          </w:tcPr>
          <w:p w:rsidR="007557ED" w:rsidRPr="005F6DAD" w:rsidRDefault="007557ED" w:rsidP="00677049">
            <w:pPr>
              <w:rPr>
                <w:color w:val="000000"/>
                <w:sz w:val="20"/>
                <w:szCs w:val="20"/>
              </w:rPr>
            </w:pPr>
          </w:p>
        </w:tc>
        <w:tc>
          <w:tcPr>
            <w:tcW w:w="1559" w:type="dxa"/>
            <w:shd w:val="clear" w:color="auto" w:fill="auto"/>
            <w:tcMar>
              <w:left w:w="28" w:type="dxa"/>
              <w:right w:w="0" w:type="dxa"/>
            </w:tcMar>
            <w:vAlign w:val="center"/>
          </w:tcPr>
          <w:p w:rsidR="007557ED" w:rsidRPr="005F6DAD" w:rsidRDefault="007557ED" w:rsidP="005F6DAD">
            <w:pPr>
              <w:shd w:val="clear" w:color="auto" w:fill="FFFFFF"/>
              <w:ind w:left="-40"/>
              <w:jc w:val="center"/>
              <w:rPr>
                <w:sz w:val="20"/>
                <w:szCs w:val="20"/>
              </w:rPr>
            </w:pPr>
            <w:r w:rsidRPr="005F6DAD">
              <w:rPr>
                <w:b/>
                <w:bCs/>
                <w:spacing w:val="-3"/>
                <w:sz w:val="20"/>
                <w:szCs w:val="20"/>
              </w:rPr>
              <w:t>Наименование</w:t>
            </w:r>
          </w:p>
        </w:tc>
        <w:tc>
          <w:tcPr>
            <w:tcW w:w="992" w:type="dxa"/>
            <w:shd w:val="clear" w:color="auto" w:fill="auto"/>
            <w:tcMar>
              <w:left w:w="28" w:type="dxa"/>
              <w:right w:w="0" w:type="dxa"/>
            </w:tcMar>
            <w:vAlign w:val="center"/>
          </w:tcPr>
          <w:p w:rsidR="007557ED" w:rsidRPr="005F6DAD" w:rsidRDefault="007557ED" w:rsidP="005F6DAD">
            <w:pPr>
              <w:shd w:val="clear" w:color="auto" w:fill="FFFFFF"/>
              <w:jc w:val="center"/>
              <w:rPr>
                <w:sz w:val="20"/>
                <w:szCs w:val="20"/>
              </w:rPr>
            </w:pPr>
            <w:r w:rsidRPr="005F6DAD">
              <w:rPr>
                <w:b/>
                <w:bCs/>
                <w:spacing w:val="-5"/>
                <w:sz w:val="20"/>
                <w:szCs w:val="20"/>
              </w:rPr>
              <w:t>Значение</w:t>
            </w:r>
          </w:p>
        </w:tc>
        <w:tc>
          <w:tcPr>
            <w:tcW w:w="851" w:type="dxa"/>
            <w:vMerge/>
            <w:shd w:val="clear" w:color="auto" w:fill="auto"/>
            <w:tcMar>
              <w:left w:w="28" w:type="dxa"/>
              <w:right w:w="0" w:type="dxa"/>
            </w:tcMar>
          </w:tcPr>
          <w:p w:rsidR="007557ED" w:rsidRPr="005F6DAD" w:rsidRDefault="007557ED" w:rsidP="005F6DAD">
            <w:pPr>
              <w:shd w:val="clear" w:color="auto" w:fill="FFFFFF"/>
              <w:jc w:val="both"/>
              <w:rPr>
                <w:sz w:val="20"/>
                <w:szCs w:val="20"/>
              </w:rPr>
            </w:pPr>
          </w:p>
        </w:tc>
        <w:tc>
          <w:tcPr>
            <w:tcW w:w="1276" w:type="dxa"/>
            <w:vMerge/>
            <w:shd w:val="clear" w:color="auto" w:fill="auto"/>
            <w:tcMar>
              <w:left w:w="28" w:type="dxa"/>
              <w:right w:w="0" w:type="dxa"/>
            </w:tcMar>
          </w:tcPr>
          <w:p w:rsidR="007557ED" w:rsidRPr="005F6DAD" w:rsidRDefault="007557ED" w:rsidP="005F6DAD">
            <w:pPr>
              <w:shd w:val="clear" w:color="auto" w:fill="FFFFFF"/>
              <w:jc w:val="both"/>
              <w:rPr>
                <w:sz w:val="20"/>
                <w:szCs w:val="20"/>
              </w:rPr>
            </w:pPr>
          </w:p>
        </w:tc>
        <w:tc>
          <w:tcPr>
            <w:tcW w:w="850" w:type="dxa"/>
            <w:vMerge/>
            <w:shd w:val="clear" w:color="auto" w:fill="auto"/>
            <w:tcMar>
              <w:left w:w="28" w:type="dxa"/>
            </w:tcMar>
          </w:tcPr>
          <w:p w:rsidR="007557ED" w:rsidRPr="005F6DAD" w:rsidRDefault="007557ED" w:rsidP="005F6DAD">
            <w:pPr>
              <w:shd w:val="clear" w:color="auto" w:fill="FFFFFF"/>
              <w:jc w:val="both"/>
              <w:rPr>
                <w:sz w:val="20"/>
                <w:szCs w:val="20"/>
              </w:rPr>
            </w:pPr>
          </w:p>
        </w:tc>
        <w:tc>
          <w:tcPr>
            <w:tcW w:w="992" w:type="dxa"/>
            <w:vMerge/>
            <w:shd w:val="clear" w:color="auto" w:fill="auto"/>
            <w:tcMar>
              <w:left w:w="28" w:type="dxa"/>
              <w:right w:w="0" w:type="dxa"/>
            </w:tcMar>
          </w:tcPr>
          <w:p w:rsidR="007557ED" w:rsidRPr="005F6DAD" w:rsidRDefault="007557ED" w:rsidP="005F6DAD">
            <w:pPr>
              <w:shd w:val="clear" w:color="auto" w:fill="FFFFFF"/>
              <w:jc w:val="both"/>
              <w:rPr>
                <w:sz w:val="20"/>
                <w:szCs w:val="20"/>
              </w:rPr>
            </w:pPr>
          </w:p>
        </w:tc>
      </w:tr>
      <w:tr w:rsidR="00BF62C3" w:rsidRPr="005F6DAD" w:rsidTr="00FA2350">
        <w:tc>
          <w:tcPr>
            <w:tcW w:w="826" w:type="dxa"/>
            <w:shd w:val="clear" w:color="auto" w:fill="auto"/>
            <w:tcMar>
              <w:left w:w="28" w:type="dxa"/>
              <w:right w:w="0" w:type="dxa"/>
            </w:tcMar>
          </w:tcPr>
          <w:p w:rsidR="007557ED" w:rsidRPr="005F6DAD" w:rsidRDefault="007557ED" w:rsidP="005F6DAD">
            <w:pPr>
              <w:jc w:val="center"/>
              <w:rPr>
                <w:b/>
                <w:sz w:val="20"/>
                <w:szCs w:val="20"/>
              </w:rPr>
            </w:pPr>
            <w:r w:rsidRPr="005F6DAD">
              <w:rPr>
                <w:b/>
                <w:sz w:val="20"/>
                <w:szCs w:val="20"/>
              </w:rPr>
              <w:t>1</w:t>
            </w:r>
          </w:p>
        </w:tc>
        <w:tc>
          <w:tcPr>
            <w:tcW w:w="2833" w:type="dxa"/>
            <w:shd w:val="clear" w:color="auto" w:fill="auto"/>
            <w:tcMar>
              <w:left w:w="28" w:type="dxa"/>
              <w:right w:w="0" w:type="dxa"/>
            </w:tcMar>
          </w:tcPr>
          <w:p w:rsidR="007557ED" w:rsidRPr="005F6DAD" w:rsidRDefault="007557ED" w:rsidP="005F6DAD">
            <w:pPr>
              <w:jc w:val="center"/>
              <w:rPr>
                <w:b/>
                <w:color w:val="000000"/>
                <w:sz w:val="20"/>
                <w:szCs w:val="20"/>
              </w:rPr>
            </w:pPr>
            <w:r w:rsidRPr="005F6DAD">
              <w:rPr>
                <w:b/>
                <w:color w:val="000000"/>
                <w:sz w:val="20"/>
                <w:szCs w:val="20"/>
              </w:rPr>
              <w:t>2</w:t>
            </w:r>
          </w:p>
        </w:tc>
        <w:tc>
          <w:tcPr>
            <w:tcW w:w="1559" w:type="dxa"/>
            <w:shd w:val="clear" w:color="auto" w:fill="auto"/>
            <w:tcMar>
              <w:left w:w="28" w:type="dxa"/>
              <w:right w:w="0" w:type="dxa"/>
            </w:tcMar>
          </w:tcPr>
          <w:p w:rsidR="007557ED" w:rsidRPr="005F6DAD" w:rsidRDefault="007557ED" w:rsidP="005F6DAD">
            <w:pPr>
              <w:jc w:val="center"/>
              <w:rPr>
                <w:rFonts w:eastAsia="Arial Unicode MS"/>
                <w:b/>
                <w:sz w:val="20"/>
                <w:szCs w:val="20"/>
              </w:rPr>
            </w:pPr>
            <w:r w:rsidRPr="005F6DAD">
              <w:rPr>
                <w:rFonts w:eastAsia="Arial Unicode MS"/>
                <w:b/>
                <w:sz w:val="20"/>
                <w:szCs w:val="20"/>
              </w:rPr>
              <w:t>3</w:t>
            </w:r>
          </w:p>
        </w:tc>
        <w:tc>
          <w:tcPr>
            <w:tcW w:w="992" w:type="dxa"/>
            <w:shd w:val="clear" w:color="auto" w:fill="auto"/>
            <w:tcMar>
              <w:left w:w="28" w:type="dxa"/>
              <w:right w:w="0" w:type="dxa"/>
            </w:tcMar>
          </w:tcPr>
          <w:p w:rsidR="007557ED" w:rsidRPr="005F6DAD" w:rsidRDefault="007557ED" w:rsidP="005F6DAD">
            <w:pPr>
              <w:jc w:val="center"/>
              <w:rPr>
                <w:b/>
                <w:spacing w:val="-1"/>
                <w:sz w:val="20"/>
                <w:szCs w:val="20"/>
              </w:rPr>
            </w:pPr>
            <w:r w:rsidRPr="005F6DAD">
              <w:rPr>
                <w:b/>
                <w:spacing w:val="-1"/>
                <w:sz w:val="20"/>
                <w:szCs w:val="20"/>
              </w:rPr>
              <w:t>4</w:t>
            </w:r>
          </w:p>
        </w:tc>
        <w:tc>
          <w:tcPr>
            <w:tcW w:w="851" w:type="dxa"/>
            <w:shd w:val="clear" w:color="auto" w:fill="auto"/>
            <w:tcMar>
              <w:left w:w="28" w:type="dxa"/>
              <w:right w:w="0" w:type="dxa"/>
            </w:tcMar>
          </w:tcPr>
          <w:p w:rsidR="007557ED" w:rsidRPr="005F6DAD" w:rsidRDefault="007557ED" w:rsidP="005F6DAD">
            <w:pPr>
              <w:shd w:val="clear" w:color="auto" w:fill="FFFFFF"/>
              <w:jc w:val="center"/>
              <w:rPr>
                <w:b/>
                <w:sz w:val="20"/>
                <w:szCs w:val="20"/>
              </w:rPr>
            </w:pPr>
            <w:r w:rsidRPr="005F6DAD">
              <w:rPr>
                <w:b/>
                <w:sz w:val="20"/>
                <w:szCs w:val="20"/>
              </w:rPr>
              <w:t>5</w:t>
            </w:r>
          </w:p>
        </w:tc>
        <w:tc>
          <w:tcPr>
            <w:tcW w:w="1276" w:type="dxa"/>
            <w:shd w:val="clear" w:color="auto" w:fill="auto"/>
            <w:tcMar>
              <w:left w:w="28" w:type="dxa"/>
              <w:right w:w="0" w:type="dxa"/>
            </w:tcMar>
          </w:tcPr>
          <w:p w:rsidR="007557ED" w:rsidRPr="005F6DAD" w:rsidRDefault="007557ED" w:rsidP="005F6DAD">
            <w:pPr>
              <w:shd w:val="clear" w:color="auto" w:fill="FFFFFF"/>
              <w:jc w:val="center"/>
              <w:rPr>
                <w:b/>
                <w:sz w:val="20"/>
                <w:szCs w:val="20"/>
              </w:rPr>
            </w:pPr>
            <w:r w:rsidRPr="005F6DAD">
              <w:rPr>
                <w:b/>
                <w:sz w:val="20"/>
                <w:szCs w:val="20"/>
              </w:rPr>
              <w:t>6</w:t>
            </w:r>
          </w:p>
        </w:tc>
        <w:tc>
          <w:tcPr>
            <w:tcW w:w="850" w:type="dxa"/>
            <w:shd w:val="clear" w:color="auto" w:fill="auto"/>
            <w:tcMar>
              <w:left w:w="28" w:type="dxa"/>
            </w:tcMar>
          </w:tcPr>
          <w:p w:rsidR="007557ED" w:rsidRPr="005F6DAD" w:rsidRDefault="007557ED" w:rsidP="005F6DAD">
            <w:pPr>
              <w:shd w:val="clear" w:color="auto" w:fill="FFFFFF"/>
              <w:jc w:val="center"/>
              <w:rPr>
                <w:b/>
                <w:sz w:val="20"/>
                <w:szCs w:val="20"/>
              </w:rPr>
            </w:pPr>
            <w:r w:rsidRPr="005F6DAD">
              <w:rPr>
                <w:b/>
                <w:sz w:val="20"/>
                <w:szCs w:val="20"/>
              </w:rPr>
              <w:t>7</w:t>
            </w:r>
          </w:p>
        </w:tc>
        <w:tc>
          <w:tcPr>
            <w:tcW w:w="992" w:type="dxa"/>
            <w:shd w:val="clear" w:color="auto" w:fill="auto"/>
            <w:tcMar>
              <w:left w:w="28" w:type="dxa"/>
              <w:right w:w="0" w:type="dxa"/>
            </w:tcMar>
          </w:tcPr>
          <w:p w:rsidR="007557ED" w:rsidRPr="005F6DAD" w:rsidRDefault="007557ED" w:rsidP="005F6DAD">
            <w:pPr>
              <w:shd w:val="clear" w:color="auto" w:fill="FFFFFF"/>
              <w:jc w:val="center"/>
              <w:rPr>
                <w:b/>
                <w:sz w:val="20"/>
                <w:szCs w:val="20"/>
              </w:rPr>
            </w:pPr>
            <w:r w:rsidRPr="005F6DAD">
              <w:rPr>
                <w:b/>
                <w:sz w:val="20"/>
                <w:szCs w:val="20"/>
              </w:rPr>
              <w:t>8</w:t>
            </w:r>
          </w:p>
        </w:tc>
      </w:tr>
      <w:tr w:rsidR="00BF62C3" w:rsidRPr="00D13B4B" w:rsidTr="00FA2350">
        <w:trPr>
          <w:trHeight w:val="1161"/>
        </w:trPr>
        <w:tc>
          <w:tcPr>
            <w:tcW w:w="826" w:type="dxa"/>
            <w:shd w:val="clear" w:color="auto" w:fill="auto"/>
            <w:tcMar>
              <w:left w:w="28" w:type="dxa"/>
              <w:right w:w="0" w:type="dxa"/>
            </w:tcMar>
          </w:tcPr>
          <w:p w:rsidR="007557ED" w:rsidRPr="005F6DAD" w:rsidRDefault="007557ED" w:rsidP="005F6DAD">
            <w:pPr>
              <w:jc w:val="center"/>
              <w:rPr>
                <w:sz w:val="20"/>
                <w:szCs w:val="20"/>
              </w:rPr>
            </w:pPr>
            <w:r w:rsidRPr="005F6DAD">
              <w:rPr>
                <w:sz w:val="20"/>
                <w:szCs w:val="20"/>
              </w:rPr>
              <w:lastRenderedPageBreak/>
              <w:t>1.</w:t>
            </w:r>
          </w:p>
        </w:tc>
        <w:tc>
          <w:tcPr>
            <w:tcW w:w="2833" w:type="dxa"/>
            <w:shd w:val="clear" w:color="auto" w:fill="auto"/>
            <w:tcMar>
              <w:left w:w="28" w:type="dxa"/>
              <w:right w:w="0" w:type="dxa"/>
            </w:tcMar>
            <w:vAlign w:val="center"/>
          </w:tcPr>
          <w:p w:rsidR="007557ED" w:rsidRPr="005F6DAD" w:rsidRDefault="00DD7BE3" w:rsidP="00C835B4">
            <w:pPr>
              <w:shd w:val="clear" w:color="auto" w:fill="FFFFFF"/>
              <w:ind w:hanging="11"/>
              <w:rPr>
                <w:color w:val="000000"/>
                <w:spacing w:val="-3"/>
                <w:sz w:val="20"/>
                <w:szCs w:val="20"/>
              </w:rPr>
            </w:pPr>
            <w:r w:rsidRPr="005F6DAD">
              <w:rPr>
                <w:sz w:val="20"/>
                <w:szCs w:val="20"/>
              </w:rPr>
              <w:t xml:space="preserve">Действия по проверке технической возможности организации Услуг Принципала, информированию </w:t>
            </w:r>
            <w:r w:rsidR="007A7E9E" w:rsidRPr="005F6DAD">
              <w:rPr>
                <w:sz w:val="20"/>
                <w:szCs w:val="20"/>
              </w:rPr>
              <w:t>об услугах и тарифах Принципала</w:t>
            </w:r>
            <w:r w:rsidRPr="005F6DAD">
              <w:rPr>
                <w:sz w:val="20"/>
                <w:szCs w:val="20"/>
              </w:rPr>
              <w:t xml:space="preserve"> </w:t>
            </w:r>
            <w:r w:rsidR="007A7E9E" w:rsidRPr="005F6DAD">
              <w:rPr>
                <w:sz w:val="20"/>
                <w:szCs w:val="20"/>
              </w:rPr>
              <w:t>и</w:t>
            </w:r>
            <w:r w:rsidRPr="005F6DAD">
              <w:rPr>
                <w:sz w:val="20"/>
                <w:szCs w:val="20"/>
              </w:rPr>
              <w:t xml:space="preserve"> </w:t>
            </w:r>
            <w:r w:rsidR="00C835B4">
              <w:rPr>
                <w:sz w:val="20"/>
                <w:szCs w:val="20"/>
              </w:rPr>
              <w:t>сбору</w:t>
            </w:r>
            <w:r w:rsidR="00C835B4" w:rsidRPr="005F6DAD">
              <w:rPr>
                <w:sz w:val="20"/>
                <w:szCs w:val="20"/>
              </w:rPr>
              <w:t xml:space="preserve"> </w:t>
            </w:r>
            <w:r w:rsidRPr="005F6DAD">
              <w:rPr>
                <w:sz w:val="20"/>
                <w:szCs w:val="20"/>
              </w:rPr>
              <w:t>Заявлений</w:t>
            </w:r>
            <w:r w:rsidR="001547C1" w:rsidRPr="005F6DAD">
              <w:rPr>
                <w:sz w:val="20"/>
                <w:szCs w:val="20"/>
              </w:rPr>
              <w:t>:</w:t>
            </w:r>
          </w:p>
        </w:tc>
        <w:tc>
          <w:tcPr>
            <w:tcW w:w="1559" w:type="dxa"/>
            <w:shd w:val="clear" w:color="auto" w:fill="auto"/>
            <w:tcMar>
              <w:left w:w="28" w:type="dxa"/>
              <w:right w:w="0" w:type="dxa"/>
            </w:tcMar>
            <w:vAlign w:val="center"/>
          </w:tcPr>
          <w:p w:rsidR="007557ED" w:rsidRPr="005F6DAD" w:rsidRDefault="007C7B14" w:rsidP="005F6DAD">
            <w:pPr>
              <w:shd w:val="clear" w:color="auto" w:fill="FFFFFF"/>
              <w:ind w:right="-2"/>
              <w:jc w:val="center"/>
              <w:rPr>
                <w:sz w:val="20"/>
                <w:szCs w:val="20"/>
              </w:rPr>
            </w:pPr>
            <w:r>
              <w:rPr>
                <w:sz w:val="20"/>
                <w:szCs w:val="20"/>
              </w:rPr>
              <w:t>Единовременные платежи Клиентов</w:t>
            </w:r>
          </w:p>
        </w:tc>
        <w:tc>
          <w:tcPr>
            <w:tcW w:w="992" w:type="dxa"/>
            <w:shd w:val="clear" w:color="auto" w:fill="auto"/>
            <w:tcMar>
              <w:left w:w="28" w:type="dxa"/>
              <w:right w:w="0" w:type="dxa"/>
            </w:tcMar>
          </w:tcPr>
          <w:p w:rsidR="007557ED" w:rsidRPr="005F6DAD" w:rsidRDefault="007557ED" w:rsidP="005F6DAD">
            <w:pPr>
              <w:jc w:val="both"/>
              <w:rPr>
                <w:spacing w:val="-1"/>
                <w:sz w:val="20"/>
                <w:szCs w:val="20"/>
              </w:rPr>
            </w:pPr>
          </w:p>
        </w:tc>
        <w:tc>
          <w:tcPr>
            <w:tcW w:w="851" w:type="dxa"/>
            <w:shd w:val="clear" w:color="auto" w:fill="auto"/>
            <w:tcMar>
              <w:left w:w="28" w:type="dxa"/>
              <w:right w:w="0" w:type="dxa"/>
            </w:tcMar>
          </w:tcPr>
          <w:p w:rsidR="007557ED" w:rsidRPr="005F6DAD" w:rsidRDefault="007557ED" w:rsidP="005F6DAD">
            <w:pPr>
              <w:shd w:val="clear" w:color="auto" w:fill="FFFFFF"/>
              <w:jc w:val="both"/>
              <w:rPr>
                <w:sz w:val="20"/>
                <w:szCs w:val="20"/>
              </w:rPr>
            </w:pPr>
          </w:p>
        </w:tc>
        <w:tc>
          <w:tcPr>
            <w:tcW w:w="1276" w:type="dxa"/>
            <w:shd w:val="clear" w:color="auto" w:fill="auto"/>
            <w:tcMar>
              <w:left w:w="28" w:type="dxa"/>
              <w:right w:w="0" w:type="dxa"/>
            </w:tcMar>
          </w:tcPr>
          <w:p w:rsidR="007557ED" w:rsidRPr="005F6DAD" w:rsidRDefault="007557ED" w:rsidP="005F6DAD">
            <w:pPr>
              <w:shd w:val="clear" w:color="auto" w:fill="FFFFFF"/>
              <w:jc w:val="both"/>
              <w:rPr>
                <w:sz w:val="20"/>
                <w:szCs w:val="20"/>
              </w:rPr>
            </w:pPr>
          </w:p>
        </w:tc>
        <w:tc>
          <w:tcPr>
            <w:tcW w:w="850" w:type="dxa"/>
            <w:shd w:val="clear" w:color="auto" w:fill="auto"/>
            <w:tcMar>
              <w:left w:w="28" w:type="dxa"/>
            </w:tcMar>
          </w:tcPr>
          <w:p w:rsidR="007557ED" w:rsidRPr="005F6DAD" w:rsidRDefault="007557ED" w:rsidP="005F6DAD">
            <w:pPr>
              <w:shd w:val="clear" w:color="auto" w:fill="FFFFFF"/>
              <w:jc w:val="both"/>
              <w:rPr>
                <w:sz w:val="20"/>
                <w:szCs w:val="20"/>
              </w:rPr>
            </w:pPr>
          </w:p>
        </w:tc>
        <w:tc>
          <w:tcPr>
            <w:tcW w:w="992" w:type="dxa"/>
            <w:shd w:val="clear" w:color="auto" w:fill="auto"/>
            <w:tcMar>
              <w:left w:w="28" w:type="dxa"/>
              <w:right w:w="0" w:type="dxa"/>
            </w:tcMar>
          </w:tcPr>
          <w:p w:rsidR="007557ED" w:rsidRPr="005F6DAD" w:rsidRDefault="007557ED" w:rsidP="005F6DAD">
            <w:pPr>
              <w:shd w:val="clear" w:color="auto" w:fill="FFFFFF"/>
              <w:jc w:val="both"/>
              <w:rPr>
                <w:sz w:val="20"/>
                <w:szCs w:val="20"/>
              </w:rPr>
            </w:pPr>
          </w:p>
        </w:tc>
      </w:tr>
      <w:tr w:rsidR="00BF62C3" w:rsidRPr="00D13B4B" w:rsidTr="00FA2350">
        <w:trPr>
          <w:trHeight w:val="347"/>
        </w:trPr>
        <w:tc>
          <w:tcPr>
            <w:tcW w:w="826" w:type="dxa"/>
            <w:shd w:val="clear" w:color="auto" w:fill="auto"/>
            <w:tcMar>
              <w:left w:w="28" w:type="dxa"/>
              <w:right w:w="0" w:type="dxa"/>
            </w:tcMar>
          </w:tcPr>
          <w:p w:rsidR="00B40E68" w:rsidRPr="005F6DAD" w:rsidRDefault="007C7B14" w:rsidP="005F6DAD">
            <w:pPr>
              <w:jc w:val="center"/>
              <w:rPr>
                <w:sz w:val="20"/>
                <w:szCs w:val="20"/>
              </w:rPr>
            </w:pPr>
            <w:r>
              <w:rPr>
                <w:sz w:val="20"/>
                <w:szCs w:val="20"/>
              </w:rPr>
              <w:t>2.</w:t>
            </w:r>
          </w:p>
        </w:tc>
        <w:tc>
          <w:tcPr>
            <w:tcW w:w="2833" w:type="dxa"/>
            <w:shd w:val="clear" w:color="auto" w:fill="auto"/>
            <w:tcMar>
              <w:left w:w="28" w:type="dxa"/>
              <w:right w:w="0" w:type="dxa"/>
            </w:tcMar>
            <w:vAlign w:val="center"/>
          </w:tcPr>
          <w:p w:rsidR="00B40E68" w:rsidRPr="005F6DAD" w:rsidRDefault="007C7B14" w:rsidP="005F6DAD">
            <w:pPr>
              <w:shd w:val="clear" w:color="auto" w:fill="FFFFFF"/>
              <w:ind w:hanging="11"/>
              <w:rPr>
                <w:sz w:val="20"/>
                <w:szCs w:val="20"/>
              </w:rPr>
            </w:pPr>
            <w:r>
              <w:rPr>
                <w:sz w:val="20"/>
                <w:szCs w:val="20"/>
              </w:rPr>
              <w:t>Исполнение Плана продаж</w:t>
            </w:r>
          </w:p>
        </w:tc>
        <w:tc>
          <w:tcPr>
            <w:tcW w:w="1559" w:type="dxa"/>
            <w:shd w:val="clear" w:color="auto" w:fill="auto"/>
            <w:tcMar>
              <w:left w:w="28" w:type="dxa"/>
              <w:right w:w="0" w:type="dxa"/>
            </w:tcMar>
            <w:vAlign w:val="center"/>
          </w:tcPr>
          <w:p w:rsidR="00B40E68" w:rsidRPr="005F6DAD" w:rsidRDefault="007C7B14" w:rsidP="001B706D">
            <w:pPr>
              <w:shd w:val="clear" w:color="auto" w:fill="FFFFFF"/>
              <w:ind w:right="-2"/>
              <w:rPr>
                <w:rFonts w:eastAsia="Arial Unicode MS"/>
                <w:sz w:val="20"/>
                <w:szCs w:val="20"/>
              </w:rPr>
            </w:pPr>
            <w:r>
              <w:rPr>
                <w:rFonts w:eastAsia="Arial Unicode MS"/>
                <w:sz w:val="20"/>
                <w:szCs w:val="20"/>
              </w:rPr>
              <w:t>Ежемесячные платежи клиентов</w:t>
            </w:r>
          </w:p>
        </w:tc>
        <w:tc>
          <w:tcPr>
            <w:tcW w:w="992" w:type="dxa"/>
            <w:shd w:val="clear" w:color="auto" w:fill="auto"/>
            <w:tcMar>
              <w:left w:w="28" w:type="dxa"/>
              <w:right w:w="0" w:type="dxa"/>
            </w:tcMar>
          </w:tcPr>
          <w:p w:rsidR="00B40E68" w:rsidRPr="005F6DAD" w:rsidRDefault="00B40E68" w:rsidP="005F6DAD">
            <w:pPr>
              <w:jc w:val="both"/>
              <w:rPr>
                <w:spacing w:val="-1"/>
                <w:sz w:val="20"/>
                <w:szCs w:val="20"/>
              </w:rPr>
            </w:pPr>
          </w:p>
        </w:tc>
        <w:tc>
          <w:tcPr>
            <w:tcW w:w="851"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c>
          <w:tcPr>
            <w:tcW w:w="1276"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c>
          <w:tcPr>
            <w:tcW w:w="850" w:type="dxa"/>
            <w:shd w:val="clear" w:color="auto" w:fill="auto"/>
            <w:tcMar>
              <w:left w:w="28" w:type="dxa"/>
            </w:tcMar>
          </w:tcPr>
          <w:p w:rsidR="00B40E68" w:rsidRPr="005F6DAD" w:rsidRDefault="00B40E68" w:rsidP="005F6DAD">
            <w:pPr>
              <w:shd w:val="clear" w:color="auto" w:fill="FFFFFF"/>
              <w:jc w:val="both"/>
              <w:rPr>
                <w:sz w:val="20"/>
                <w:szCs w:val="20"/>
              </w:rPr>
            </w:pPr>
          </w:p>
        </w:tc>
        <w:tc>
          <w:tcPr>
            <w:tcW w:w="992"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r>
      <w:tr w:rsidR="00BF62C3" w:rsidRPr="00D13B4B" w:rsidTr="00FA2350">
        <w:trPr>
          <w:trHeight w:val="347"/>
        </w:trPr>
        <w:tc>
          <w:tcPr>
            <w:tcW w:w="826" w:type="dxa"/>
            <w:shd w:val="clear" w:color="auto" w:fill="auto"/>
            <w:tcMar>
              <w:left w:w="28" w:type="dxa"/>
              <w:right w:w="0" w:type="dxa"/>
            </w:tcMar>
          </w:tcPr>
          <w:p w:rsidR="00B40E68" w:rsidRPr="005F6DAD" w:rsidRDefault="007C7B14" w:rsidP="005F6DAD">
            <w:pPr>
              <w:jc w:val="center"/>
              <w:rPr>
                <w:sz w:val="20"/>
                <w:szCs w:val="20"/>
              </w:rPr>
            </w:pPr>
            <w:r>
              <w:rPr>
                <w:sz w:val="20"/>
                <w:szCs w:val="20"/>
              </w:rPr>
              <w:t>3.</w:t>
            </w:r>
          </w:p>
        </w:tc>
        <w:tc>
          <w:tcPr>
            <w:tcW w:w="2833" w:type="dxa"/>
            <w:shd w:val="clear" w:color="auto" w:fill="auto"/>
            <w:tcMar>
              <w:left w:w="28" w:type="dxa"/>
              <w:right w:w="0" w:type="dxa"/>
            </w:tcMar>
            <w:vAlign w:val="center"/>
          </w:tcPr>
          <w:p w:rsidR="00B40E68" w:rsidRPr="005F6DAD" w:rsidRDefault="007C7B14" w:rsidP="005F6DAD">
            <w:pPr>
              <w:shd w:val="clear" w:color="auto" w:fill="FFFFFF"/>
              <w:ind w:hanging="11"/>
              <w:rPr>
                <w:sz w:val="20"/>
                <w:szCs w:val="20"/>
              </w:rPr>
            </w:pPr>
            <w:r>
              <w:rPr>
                <w:sz w:val="20"/>
                <w:szCs w:val="20"/>
              </w:rPr>
              <w:t>Действия по сервисной поддержке Клиентов</w:t>
            </w:r>
          </w:p>
        </w:tc>
        <w:tc>
          <w:tcPr>
            <w:tcW w:w="1559" w:type="dxa"/>
            <w:shd w:val="clear" w:color="auto" w:fill="auto"/>
            <w:tcMar>
              <w:left w:w="28" w:type="dxa"/>
              <w:right w:w="0" w:type="dxa"/>
            </w:tcMar>
            <w:vAlign w:val="center"/>
          </w:tcPr>
          <w:p w:rsidR="00B40E68" w:rsidRPr="005F6DAD" w:rsidRDefault="007C7B14" w:rsidP="005F6DAD">
            <w:pPr>
              <w:shd w:val="clear" w:color="auto" w:fill="FFFFFF"/>
              <w:ind w:right="-2"/>
              <w:rPr>
                <w:rFonts w:eastAsia="Arial Unicode MS"/>
                <w:sz w:val="20"/>
                <w:szCs w:val="20"/>
              </w:rPr>
            </w:pPr>
            <w:r>
              <w:rPr>
                <w:rFonts w:eastAsia="Arial Unicode MS"/>
                <w:sz w:val="20"/>
                <w:szCs w:val="20"/>
              </w:rPr>
              <w:t>Ежемесячные платежи клиентов</w:t>
            </w:r>
          </w:p>
        </w:tc>
        <w:tc>
          <w:tcPr>
            <w:tcW w:w="992" w:type="dxa"/>
            <w:shd w:val="clear" w:color="auto" w:fill="auto"/>
            <w:tcMar>
              <w:left w:w="28" w:type="dxa"/>
              <w:right w:w="0" w:type="dxa"/>
            </w:tcMar>
          </w:tcPr>
          <w:p w:rsidR="00B40E68" w:rsidRPr="005F6DAD" w:rsidRDefault="00B40E68" w:rsidP="005F6DAD">
            <w:pPr>
              <w:jc w:val="both"/>
              <w:rPr>
                <w:spacing w:val="-1"/>
                <w:sz w:val="20"/>
                <w:szCs w:val="20"/>
              </w:rPr>
            </w:pPr>
          </w:p>
        </w:tc>
        <w:tc>
          <w:tcPr>
            <w:tcW w:w="851"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c>
          <w:tcPr>
            <w:tcW w:w="1276"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c>
          <w:tcPr>
            <w:tcW w:w="850" w:type="dxa"/>
            <w:shd w:val="clear" w:color="auto" w:fill="auto"/>
            <w:tcMar>
              <w:left w:w="28" w:type="dxa"/>
            </w:tcMar>
          </w:tcPr>
          <w:p w:rsidR="00B40E68" w:rsidRPr="005F6DAD" w:rsidRDefault="00B40E68" w:rsidP="005F6DAD">
            <w:pPr>
              <w:shd w:val="clear" w:color="auto" w:fill="FFFFFF"/>
              <w:jc w:val="both"/>
              <w:rPr>
                <w:sz w:val="20"/>
                <w:szCs w:val="20"/>
              </w:rPr>
            </w:pPr>
          </w:p>
        </w:tc>
        <w:tc>
          <w:tcPr>
            <w:tcW w:w="992" w:type="dxa"/>
            <w:shd w:val="clear" w:color="auto" w:fill="auto"/>
            <w:tcMar>
              <w:left w:w="28" w:type="dxa"/>
              <w:right w:w="0" w:type="dxa"/>
            </w:tcMar>
          </w:tcPr>
          <w:p w:rsidR="00B40E68" w:rsidRPr="005F6DAD" w:rsidRDefault="00B40E68" w:rsidP="005F6DAD">
            <w:pPr>
              <w:shd w:val="clear" w:color="auto" w:fill="FFFFFF"/>
              <w:jc w:val="both"/>
              <w:rPr>
                <w:sz w:val="20"/>
                <w:szCs w:val="20"/>
              </w:rPr>
            </w:pPr>
          </w:p>
        </w:tc>
      </w:tr>
      <w:tr w:rsidR="002F3454" w:rsidRPr="00D13B4B" w:rsidTr="00FA2350">
        <w:trPr>
          <w:trHeight w:val="347"/>
        </w:trPr>
        <w:tc>
          <w:tcPr>
            <w:tcW w:w="826" w:type="dxa"/>
            <w:shd w:val="clear" w:color="auto" w:fill="auto"/>
            <w:tcMar>
              <w:left w:w="28" w:type="dxa"/>
              <w:right w:w="0" w:type="dxa"/>
            </w:tcMar>
          </w:tcPr>
          <w:p w:rsidR="002F3454" w:rsidRPr="005F6DAD" w:rsidRDefault="002F3454" w:rsidP="005F6DAD">
            <w:pPr>
              <w:jc w:val="center"/>
              <w:rPr>
                <w:sz w:val="20"/>
                <w:szCs w:val="20"/>
              </w:rPr>
            </w:pPr>
          </w:p>
        </w:tc>
        <w:tc>
          <w:tcPr>
            <w:tcW w:w="6235" w:type="dxa"/>
            <w:gridSpan w:val="4"/>
            <w:shd w:val="clear" w:color="auto" w:fill="auto"/>
            <w:tcMar>
              <w:left w:w="28" w:type="dxa"/>
              <w:right w:w="0" w:type="dxa"/>
            </w:tcMar>
            <w:vAlign w:val="center"/>
          </w:tcPr>
          <w:p w:rsidR="002F3454" w:rsidRPr="005F6DAD" w:rsidRDefault="002F3454" w:rsidP="005F6DAD">
            <w:pPr>
              <w:shd w:val="clear" w:color="auto" w:fill="FFFFFF"/>
              <w:jc w:val="both"/>
              <w:rPr>
                <w:sz w:val="20"/>
                <w:szCs w:val="20"/>
              </w:rPr>
            </w:pPr>
            <w:r>
              <w:rPr>
                <w:spacing w:val="-1"/>
                <w:sz w:val="20"/>
                <w:szCs w:val="20"/>
              </w:rPr>
              <w:t xml:space="preserve">Итого по услуге </w:t>
            </w:r>
            <w:r w:rsidRPr="00676C31">
              <w:rPr>
                <w:i/>
                <w:color w:val="0000FF"/>
                <w:spacing w:val="-1"/>
                <w:sz w:val="20"/>
                <w:szCs w:val="20"/>
              </w:rPr>
              <w:t xml:space="preserve">(указать </w:t>
            </w:r>
            <w:r w:rsidRPr="00FC1619">
              <w:rPr>
                <w:i/>
                <w:color w:val="0000FF"/>
                <w:spacing w:val="-1"/>
                <w:sz w:val="20"/>
                <w:szCs w:val="20"/>
              </w:rPr>
              <w:t>наименовани</w:t>
            </w:r>
            <w:r w:rsidRPr="00676C31">
              <w:rPr>
                <w:i/>
                <w:color w:val="0000FF"/>
                <w:spacing w:val="-1"/>
                <w:sz w:val="20"/>
                <w:szCs w:val="20"/>
              </w:rPr>
              <w:t>е услуги)</w:t>
            </w:r>
          </w:p>
        </w:tc>
        <w:tc>
          <w:tcPr>
            <w:tcW w:w="1276"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c>
          <w:tcPr>
            <w:tcW w:w="850" w:type="dxa"/>
            <w:shd w:val="clear" w:color="auto" w:fill="auto"/>
            <w:tcMar>
              <w:left w:w="28" w:type="dxa"/>
            </w:tcMar>
          </w:tcPr>
          <w:p w:rsidR="002F3454" w:rsidRPr="005F6DAD" w:rsidRDefault="002F3454" w:rsidP="005F6DAD">
            <w:pPr>
              <w:shd w:val="clear" w:color="auto" w:fill="FFFFFF"/>
              <w:jc w:val="both"/>
              <w:rPr>
                <w:sz w:val="20"/>
                <w:szCs w:val="20"/>
              </w:rPr>
            </w:pPr>
          </w:p>
        </w:tc>
        <w:tc>
          <w:tcPr>
            <w:tcW w:w="992"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r>
      <w:tr w:rsidR="002F3454" w:rsidRPr="00D13B4B" w:rsidTr="00FA2350">
        <w:trPr>
          <w:trHeight w:val="347"/>
        </w:trPr>
        <w:tc>
          <w:tcPr>
            <w:tcW w:w="826" w:type="dxa"/>
            <w:shd w:val="clear" w:color="auto" w:fill="auto"/>
            <w:tcMar>
              <w:left w:w="28" w:type="dxa"/>
              <w:right w:w="0" w:type="dxa"/>
            </w:tcMar>
          </w:tcPr>
          <w:p w:rsidR="002F3454" w:rsidRPr="005F6DAD" w:rsidRDefault="002F3454" w:rsidP="005F6DAD">
            <w:pPr>
              <w:jc w:val="center"/>
              <w:rPr>
                <w:sz w:val="20"/>
                <w:szCs w:val="20"/>
              </w:rPr>
            </w:pPr>
          </w:p>
        </w:tc>
        <w:tc>
          <w:tcPr>
            <w:tcW w:w="6235" w:type="dxa"/>
            <w:gridSpan w:val="4"/>
            <w:shd w:val="clear" w:color="auto" w:fill="auto"/>
            <w:tcMar>
              <w:left w:w="28" w:type="dxa"/>
              <w:right w:w="0" w:type="dxa"/>
            </w:tcMar>
            <w:vAlign w:val="center"/>
          </w:tcPr>
          <w:p w:rsidR="002F3454" w:rsidRPr="005F6DAD" w:rsidRDefault="002F3454" w:rsidP="005F6DAD">
            <w:pPr>
              <w:shd w:val="clear" w:color="auto" w:fill="FFFFFF"/>
              <w:jc w:val="both"/>
              <w:rPr>
                <w:sz w:val="20"/>
                <w:szCs w:val="20"/>
              </w:rPr>
            </w:pPr>
            <w:r>
              <w:rPr>
                <w:spacing w:val="-1"/>
                <w:sz w:val="20"/>
                <w:szCs w:val="20"/>
              </w:rPr>
              <w:t>…</w:t>
            </w:r>
          </w:p>
        </w:tc>
        <w:tc>
          <w:tcPr>
            <w:tcW w:w="1276"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c>
          <w:tcPr>
            <w:tcW w:w="850" w:type="dxa"/>
            <w:shd w:val="clear" w:color="auto" w:fill="auto"/>
            <w:tcMar>
              <w:left w:w="28" w:type="dxa"/>
            </w:tcMar>
          </w:tcPr>
          <w:p w:rsidR="002F3454" w:rsidRPr="005F6DAD" w:rsidRDefault="002F3454" w:rsidP="005F6DAD">
            <w:pPr>
              <w:shd w:val="clear" w:color="auto" w:fill="FFFFFF"/>
              <w:jc w:val="both"/>
              <w:rPr>
                <w:sz w:val="20"/>
                <w:szCs w:val="20"/>
              </w:rPr>
            </w:pPr>
          </w:p>
        </w:tc>
        <w:tc>
          <w:tcPr>
            <w:tcW w:w="992"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r>
      <w:tr w:rsidR="002F3454" w:rsidRPr="00D13B4B" w:rsidTr="00FA2350">
        <w:trPr>
          <w:trHeight w:val="347"/>
        </w:trPr>
        <w:tc>
          <w:tcPr>
            <w:tcW w:w="826" w:type="dxa"/>
            <w:shd w:val="clear" w:color="auto" w:fill="auto"/>
            <w:tcMar>
              <w:left w:w="28" w:type="dxa"/>
              <w:right w:w="0" w:type="dxa"/>
            </w:tcMar>
          </w:tcPr>
          <w:p w:rsidR="002F3454" w:rsidRPr="005F6DAD" w:rsidRDefault="002F3454" w:rsidP="005F6DAD">
            <w:pPr>
              <w:jc w:val="center"/>
              <w:rPr>
                <w:sz w:val="20"/>
                <w:szCs w:val="20"/>
              </w:rPr>
            </w:pPr>
          </w:p>
        </w:tc>
        <w:tc>
          <w:tcPr>
            <w:tcW w:w="6235" w:type="dxa"/>
            <w:gridSpan w:val="4"/>
            <w:shd w:val="clear" w:color="auto" w:fill="auto"/>
            <w:tcMar>
              <w:left w:w="28" w:type="dxa"/>
              <w:right w:w="0" w:type="dxa"/>
            </w:tcMar>
            <w:vAlign w:val="center"/>
          </w:tcPr>
          <w:p w:rsidR="002F3454" w:rsidRPr="005F6DAD" w:rsidRDefault="002F3454" w:rsidP="005F6DAD">
            <w:pPr>
              <w:shd w:val="clear" w:color="auto" w:fill="FFFFFF"/>
              <w:jc w:val="both"/>
              <w:rPr>
                <w:sz w:val="20"/>
                <w:szCs w:val="20"/>
              </w:rPr>
            </w:pPr>
            <w:r>
              <w:rPr>
                <w:spacing w:val="-1"/>
                <w:sz w:val="20"/>
                <w:szCs w:val="20"/>
              </w:rPr>
              <w:t xml:space="preserve">Итого по услуге </w:t>
            </w:r>
            <w:r w:rsidRPr="00676C31">
              <w:rPr>
                <w:i/>
                <w:color w:val="0000FF"/>
                <w:spacing w:val="-1"/>
                <w:sz w:val="20"/>
                <w:szCs w:val="20"/>
              </w:rPr>
              <w:t>(указать н</w:t>
            </w:r>
            <w:r w:rsidRPr="00B6253E">
              <w:rPr>
                <w:i/>
                <w:color w:val="0000FF"/>
                <w:spacing w:val="-1"/>
                <w:sz w:val="20"/>
                <w:szCs w:val="20"/>
              </w:rPr>
              <w:t>аимено</w:t>
            </w:r>
            <w:r w:rsidRPr="00676C31">
              <w:rPr>
                <w:i/>
                <w:color w:val="0000FF"/>
                <w:spacing w:val="-1"/>
                <w:sz w:val="20"/>
                <w:szCs w:val="20"/>
              </w:rPr>
              <w:t>вание услуги)</w:t>
            </w:r>
          </w:p>
        </w:tc>
        <w:tc>
          <w:tcPr>
            <w:tcW w:w="1276"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c>
          <w:tcPr>
            <w:tcW w:w="850" w:type="dxa"/>
            <w:shd w:val="clear" w:color="auto" w:fill="auto"/>
            <w:tcMar>
              <w:left w:w="28" w:type="dxa"/>
            </w:tcMar>
          </w:tcPr>
          <w:p w:rsidR="002F3454" w:rsidRPr="005F6DAD" w:rsidRDefault="002F3454" w:rsidP="005F6DAD">
            <w:pPr>
              <w:shd w:val="clear" w:color="auto" w:fill="FFFFFF"/>
              <w:jc w:val="both"/>
              <w:rPr>
                <w:sz w:val="20"/>
                <w:szCs w:val="20"/>
              </w:rPr>
            </w:pPr>
          </w:p>
        </w:tc>
        <w:tc>
          <w:tcPr>
            <w:tcW w:w="992" w:type="dxa"/>
            <w:shd w:val="clear" w:color="auto" w:fill="auto"/>
            <w:tcMar>
              <w:left w:w="28" w:type="dxa"/>
              <w:right w:w="0" w:type="dxa"/>
            </w:tcMar>
          </w:tcPr>
          <w:p w:rsidR="002F3454" w:rsidRPr="005F6DAD" w:rsidRDefault="002F3454" w:rsidP="005F6DAD">
            <w:pPr>
              <w:shd w:val="clear" w:color="auto" w:fill="FFFFFF"/>
              <w:jc w:val="both"/>
              <w:rPr>
                <w:sz w:val="20"/>
                <w:szCs w:val="20"/>
              </w:rPr>
            </w:pPr>
          </w:p>
        </w:tc>
      </w:tr>
      <w:tr w:rsidR="00C44271" w:rsidRPr="005F6DAD" w:rsidTr="00FA2350">
        <w:tc>
          <w:tcPr>
            <w:tcW w:w="7061" w:type="dxa"/>
            <w:gridSpan w:val="5"/>
            <w:shd w:val="clear" w:color="auto" w:fill="auto"/>
            <w:tcMar>
              <w:left w:w="28" w:type="dxa"/>
              <w:right w:w="0" w:type="dxa"/>
            </w:tcMar>
          </w:tcPr>
          <w:p w:rsidR="00C44271" w:rsidRPr="005F6DAD" w:rsidRDefault="00C44271" w:rsidP="005F6DAD">
            <w:pPr>
              <w:spacing w:before="120" w:after="120"/>
              <w:jc w:val="both"/>
              <w:rPr>
                <w:spacing w:val="-1"/>
                <w:sz w:val="20"/>
                <w:szCs w:val="20"/>
              </w:rPr>
            </w:pPr>
            <w:r w:rsidRPr="005F6DAD">
              <w:rPr>
                <w:b/>
                <w:bCs/>
                <w:spacing w:val="7"/>
                <w:sz w:val="20"/>
                <w:szCs w:val="20"/>
              </w:rPr>
              <w:t>Итого</w:t>
            </w:r>
          </w:p>
        </w:tc>
        <w:tc>
          <w:tcPr>
            <w:tcW w:w="1276" w:type="dxa"/>
            <w:shd w:val="clear" w:color="auto" w:fill="auto"/>
            <w:tcMar>
              <w:left w:w="28" w:type="dxa"/>
              <w:right w:w="0" w:type="dxa"/>
            </w:tcMar>
          </w:tcPr>
          <w:p w:rsidR="00C44271" w:rsidRPr="005F6DAD" w:rsidRDefault="00C44271" w:rsidP="005F6DAD">
            <w:pPr>
              <w:jc w:val="both"/>
              <w:rPr>
                <w:spacing w:val="-1"/>
                <w:sz w:val="20"/>
                <w:szCs w:val="20"/>
              </w:rPr>
            </w:pPr>
          </w:p>
        </w:tc>
        <w:tc>
          <w:tcPr>
            <w:tcW w:w="850" w:type="dxa"/>
            <w:shd w:val="clear" w:color="auto" w:fill="auto"/>
            <w:tcMar>
              <w:left w:w="28" w:type="dxa"/>
            </w:tcMar>
          </w:tcPr>
          <w:p w:rsidR="00C44271" w:rsidRPr="005F6DAD" w:rsidRDefault="00C44271" w:rsidP="005F6DAD">
            <w:pPr>
              <w:jc w:val="both"/>
              <w:rPr>
                <w:spacing w:val="-1"/>
                <w:sz w:val="20"/>
                <w:szCs w:val="20"/>
              </w:rPr>
            </w:pPr>
          </w:p>
        </w:tc>
        <w:tc>
          <w:tcPr>
            <w:tcW w:w="992" w:type="dxa"/>
            <w:shd w:val="clear" w:color="auto" w:fill="auto"/>
            <w:tcMar>
              <w:left w:w="28" w:type="dxa"/>
              <w:right w:w="0" w:type="dxa"/>
            </w:tcMar>
          </w:tcPr>
          <w:p w:rsidR="00C44271" w:rsidRPr="005F6DAD" w:rsidRDefault="00C44271" w:rsidP="005F6DAD">
            <w:pPr>
              <w:jc w:val="both"/>
              <w:rPr>
                <w:spacing w:val="-1"/>
                <w:sz w:val="20"/>
                <w:szCs w:val="20"/>
              </w:rPr>
            </w:pPr>
          </w:p>
        </w:tc>
        <w:bookmarkEnd w:id="46"/>
        <w:bookmarkEnd w:id="47"/>
      </w:tr>
    </w:tbl>
    <w:p w:rsidR="002B5619" w:rsidRDefault="002B5619" w:rsidP="00201D3E">
      <w:pPr>
        <w:suppressAutoHyphens/>
        <w:jc w:val="both"/>
        <w:rPr>
          <w:b/>
        </w:rPr>
      </w:pPr>
    </w:p>
    <w:p w:rsidR="002469EE" w:rsidRPr="003A5E16" w:rsidRDefault="002469EE" w:rsidP="002469EE">
      <w:pPr>
        <w:pStyle w:val="Iauiue"/>
        <w:suppressAutoHyphens/>
        <w:spacing w:before="240" w:after="240"/>
        <w:rPr>
          <w:b/>
          <w:bCs/>
        </w:rPr>
      </w:pPr>
      <w:r>
        <w:rPr>
          <w:b/>
          <w:bCs/>
        </w:rPr>
        <w:t>2</w:t>
      </w:r>
      <w:r w:rsidRPr="003A5E16">
        <w:rPr>
          <w:b/>
          <w:bCs/>
        </w:rPr>
        <w:t>.</w:t>
      </w:r>
      <w:r>
        <w:rPr>
          <w:b/>
          <w:bCs/>
        </w:rPr>
        <w:t>3</w:t>
      </w:r>
      <w:r w:rsidRPr="003A5E16">
        <w:rPr>
          <w:b/>
          <w:bCs/>
        </w:rPr>
        <w:t xml:space="preserve"> </w:t>
      </w:r>
      <w:r>
        <w:rPr>
          <w:b/>
          <w:bCs/>
        </w:rPr>
        <w:t>Сведения о штрафах и рекламациях.</w:t>
      </w:r>
    </w:p>
    <w:p w:rsidR="002469EE" w:rsidRDefault="002469EE" w:rsidP="00201D3E">
      <w:pPr>
        <w:suppressAutoHyphens/>
        <w:jc w:val="both"/>
        <w:rPr>
          <w:b/>
        </w:rPr>
      </w:pPr>
    </w:p>
    <w:p w:rsidR="00201D3E" w:rsidRDefault="00201D3E" w:rsidP="00201D3E">
      <w:pPr>
        <w:suppressAutoHyphens/>
        <w:jc w:val="both"/>
      </w:pPr>
      <w:r w:rsidRPr="0005324C">
        <w:rPr>
          <w:b/>
        </w:rPr>
        <w:t>Итого в отчетном периоде вознаграждение Агента составляет _______ (________) руб., в том числе НДС 18% _______ (________) руб</w:t>
      </w:r>
      <w:r w:rsidRPr="00D95C40">
        <w:t>.</w:t>
      </w:r>
    </w:p>
    <w:p w:rsidR="00D5236F" w:rsidRDefault="00D5236F" w:rsidP="00201D3E">
      <w:pPr>
        <w:suppressAutoHyphens/>
        <w:jc w:val="both"/>
      </w:pPr>
    </w:p>
    <w:p w:rsidR="00A81F3D" w:rsidRPr="00E9753B" w:rsidRDefault="00A81F3D" w:rsidP="00E9753B">
      <w:pPr>
        <w:suppressAutoHyphens/>
        <w:jc w:val="both"/>
        <w:rPr>
          <w:b/>
          <w:bCs/>
        </w:rPr>
      </w:pPr>
      <w:r w:rsidRPr="00E9753B">
        <w:rPr>
          <w:b/>
          <w:bCs/>
        </w:rPr>
        <w:t>Настоящий Отчет является основанием для взаиморасчетов между сторонами за Отчетн</w:t>
      </w:r>
      <w:r w:rsidR="00534458" w:rsidRPr="00E9753B">
        <w:rPr>
          <w:b/>
          <w:bCs/>
        </w:rPr>
        <w:t>ы</w:t>
      </w:r>
      <w:r w:rsidRPr="00E9753B">
        <w:rPr>
          <w:b/>
          <w:bCs/>
        </w:rPr>
        <w:t>й период с ___________ 201_ г. по ___________ 201_ г.</w:t>
      </w:r>
      <w:r w:rsidR="00E9753B" w:rsidRPr="00E9753B">
        <w:rPr>
          <w:b/>
          <w:bCs/>
        </w:rPr>
        <w:t xml:space="preserve"> </w:t>
      </w:r>
      <w:r w:rsidR="006B7221">
        <w:rPr>
          <w:b/>
          <w:bCs/>
        </w:rPr>
        <w:t>Аген</w:t>
      </w:r>
      <w:r w:rsidR="00A8631F">
        <w:rPr>
          <w:b/>
          <w:bCs/>
        </w:rPr>
        <w:t>т</w:t>
      </w:r>
      <w:r w:rsidR="006B7221">
        <w:rPr>
          <w:b/>
          <w:bCs/>
        </w:rPr>
        <w:t>ские поручения</w:t>
      </w:r>
      <w:r w:rsidR="006B7221" w:rsidRPr="00E9753B">
        <w:rPr>
          <w:b/>
          <w:bCs/>
        </w:rPr>
        <w:t xml:space="preserve"> </w:t>
      </w:r>
      <w:r w:rsidRPr="00E9753B">
        <w:rPr>
          <w:b/>
          <w:bCs/>
        </w:rPr>
        <w:t>оказаны в срок и в полном объеме.</w:t>
      </w:r>
      <w:r w:rsidR="00E9753B" w:rsidRPr="00E9753B">
        <w:rPr>
          <w:b/>
          <w:bCs/>
        </w:rPr>
        <w:t xml:space="preserve"> </w:t>
      </w:r>
      <w:r w:rsidRPr="00E9753B">
        <w:rPr>
          <w:b/>
          <w:bCs/>
        </w:rPr>
        <w:t>Стороны претензий друг к другу не имеют.</w:t>
      </w:r>
    </w:p>
    <w:p w:rsidR="00A81F3D" w:rsidRPr="0055272C" w:rsidRDefault="00A81F3D" w:rsidP="00201D3E">
      <w:pPr>
        <w:suppressAutoHyphens/>
        <w:jc w:val="both"/>
      </w:pPr>
    </w:p>
    <w:tbl>
      <w:tblPr>
        <w:tblW w:w="9570" w:type="dxa"/>
        <w:jc w:val="center"/>
        <w:tblLook w:val="01E0" w:firstRow="1" w:lastRow="1" w:firstColumn="1" w:lastColumn="1" w:noHBand="0" w:noVBand="0"/>
      </w:tblPr>
      <w:tblGrid>
        <w:gridCol w:w="4785"/>
        <w:gridCol w:w="4785"/>
      </w:tblGrid>
      <w:tr w:rsidR="00D5236F" w:rsidRPr="00087A31" w:rsidTr="00392A64">
        <w:trPr>
          <w:jc w:val="center"/>
        </w:trPr>
        <w:tc>
          <w:tcPr>
            <w:tcW w:w="4785" w:type="dxa"/>
          </w:tcPr>
          <w:p w:rsidR="00D5236F" w:rsidRPr="00087A31" w:rsidRDefault="00D5236F" w:rsidP="00392A64">
            <w:pPr>
              <w:pStyle w:val="34"/>
              <w:keepNext w:val="0"/>
              <w:tabs>
                <w:tab w:val="clear" w:pos="360"/>
              </w:tabs>
              <w:autoSpaceDE/>
              <w:autoSpaceDN/>
              <w:rPr>
                <w:sz w:val="24"/>
                <w:szCs w:val="24"/>
              </w:rPr>
            </w:pPr>
          </w:p>
        </w:tc>
        <w:tc>
          <w:tcPr>
            <w:tcW w:w="4785" w:type="dxa"/>
          </w:tcPr>
          <w:p w:rsidR="00D5236F" w:rsidRPr="00087A31" w:rsidRDefault="00D5236F" w:rsidP="00392A64">
            <w:pPr>
              <w:pStyle w:val="34"/>
              <w:keepNext w:val="0"/>
              <w:tabs>
                <w:tab w:val="clear" w:pos="360"/>
              </w:tabs>
              <w:autoSpaceDE/>
              <w:autoSpaceDN/>
              <w:rPr>
                <w:sz w:val="24"/>
                <w:szCs w:val="24"/>
              </w:rPr>
            </w:pPr>
          </w:p>
        </w:tc>
      </w:tr>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w:t>
            </w:r>
            <w:r w:rsidR="00110FCC">
              <w:rPr>
                <w:b w:val="0"/>
                <w:bCs/>
                <w:sz w:val="24"/>
                <w:szCs w:val="24"/>
              </w:rPr>
              <w:t>Агента</w:t>
            </w:r>
          </w:p>
        </w:tc>
        <w:tc>
          <w:tcPr>
            <w:tcW w:w="4785" w:type="dxa"/>
          </w:tcPr>
          <w:p w:rsidR="00D5236F" w:rsidRPr="00453182" w:rsidRDefault="00D5236F" w:rsidP="00392A64">
            <w:pPr>
              <w:pStyle w:val="34"/>
              <w:keepNext w:val="0"/>
              <w:tabs>
                <w:tab w:val="clear" w:pos="360"/>
              </w:tabs>
              <w:autoSpaceDE/>
              <w:autoSpaceDN/>
              <w:rPr>
                <w:b w:val="0"/>
                <w:bCs/>
                <w:sz w:val="24"/>
                <w:szCs w:val="24"/>
              </w:rPr>
            </w:pPr>
            <w:r w:rsidRPr="00453182">
              <w:rPr>
                <w:b w:val="0"/>
                <w:bCs/>
                <w:sz w:val="24"/>
                <w:szCs w:val="24"/>
              </w:rPr>
              <w:t xml:space="preserve">От </w:t>
            </w:r>
            <w:r w:rsidR="0068061B">
              <w:rPr>
                <w:b w:val="0"/>
                <w:bCs/>
                <w:sz w:val="24"/>
                <w:szCs w:val="24"/>
              </w:rPr>
              <w:t>П</w:t>
            </w:r>
            <w:r w:rsidRPr="00453182">
              <w:rPr>
                <w:b w:val="0"/>
                <w:bCs/>
                <w:sz w:val="24"/>
                <w:szCs w:val="24"/>
              </w:rPr>
              <w:t>АО «Ростелеком»:</w:t>
            </w:r>
          </w:p>
        </w:tc>
      </w:tr>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r w:rsidRPr="00453182">
              <w:rPr>
                <w:b w:val="0"/>
                <w:bCs/>
              </w:rPr>
              <w:t>М.П.</w:t>
            </w:r>
          </w:p>
        </w:tc>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r w:rsidRPr="00453182">
              <w:rPr>
                <w:b w:val="0"/>
                <w:bCs/>
              </w:rPr>
              <w:t>М.П.</w:t>
            </w:r>
          </w:p>
        </w:tc>
      </w:tr>
    </w:tbl>
    <w:p w:rsidR="00201D3E" w:rsidRDefault="00201D3E" w:rsidP="00201D3E">
      <w:pPr>
        <w:pStyle w:val="FR1"/>
        <w:pBdr>
          <w:bottom w:val="double" w:sz="6" w:space="1" w:color="auto"/>
        </w:pBdr>
        <w:suppressAutoHyphens/>
        <w:spacing w:before="120"/>
        <w:ind w:left="0"/>
        <w:jc w:val="left"/>
        <w:rPr>
          <w:rFonts w:ascii="Times New Roman" w:hAnsi="Times New Roman"/>
          <w:sz w:val="24"/>
        </w:rPr>
      </w:pPr>
    </w:p>
    <w:p w:rsidR="00D5236F" w:rsidRPr="00F334BE" w:rsidRDefault="00D5236F" w:rsidP="00201D3E">
      <w:pPr>
        <w:pStyle w:val="FR1"/>
        <w:pBdr>
          <w:bottom w:val="double" w:sz="6" w:space="1" w:color="auto"/>
        </w:pBdr>
        <w:suppressAutoHyphens/>
        <w:spacing w:before="120"/>
        <w:ind w:left="0"/>
        <w:jc w:val="left"/>
        <w:rPr>
          <w:rFonts w:ascii="Times New Roman" w:hAnsi="Times New Roman"/>
          <w:sz w:val="24"/>
        </w:rPr>
      </w:pPr>
    </w:p>
    <w:p w:rsidR="00201D3E" w:rsidRDefault="00201D3E" w:rsidP="00201D3E"/>
    <w:p w:rsidR="00201D3E" w:rsidRPr="00F334BE" w:rsidRDefault="00201D3E" w:rsidP="00201D3E">
      <w:r>
        <w:rPr>
          <w:b/>
          <w:bCs/>
        </w:rPr>
        <w:t>ТИПОВУЮ ФОРМУ ОТЧЕТА</w:t>
      </w:r>
      <w:r w:rsidRPr="00EF0E92">
        <w:rPr>
          <w:b/>
          <w:bCs/>
        </w:rPr>
        <w:t xml:space="preserve"> </w:t>
      </w:r>
      <w:r w:rsidR="00B73D68">
        <w:rPr>
          <w:b/>
          <w:bCs/>
        </w:rPr>
        <w:t xml:space="preserve">АГЕНТА </w:t>
      </w:r>
      <w:r w:rsidRPr="00EF0E92">
        <w:rPr>
          <w:b/>
          <w:bCs/>
        </w:rPr>
        <w:t>УТВЕРЖДАЕМ:</w:t>
      </w:r>
    </w:p>
    <w:p w:rsidR="00201D3E" w:rsidRDefault="00201D3E" w:rsidP="00201D3E">
      <w:pPr>
        <w:ind w:firstLine="720"/>
        <w:jc w:val="both"/>
        <w:outlineLvl w:val="0"/>
        <w:rPr>
          <w:b/>
          <w:sz w:val="26"/>
          <w:szCs w:val="26"/>
        </w:rPr>
      </w:pPr>
      <w:r>
        <w:rPr>
          <w:b/>
          <w:sz w:val="26"/>
          <w:szCs w:val="26"/>
        </w:rPr>
        <w:t>Подписи С</w:t>
      </w:r>
      <w:r w:rsidRPr="00EF5FF7">
        <w:rPr>
          <w:b/>
          <w:sz w:val="26"/>
          <w:szCs w:val="26"/>
        </w:rPr>
        <w:t>торон</w:t>
      </w:r>
      <w:r>
        <w:rPr>
          <w:b/>
          <w:sz w:val="26"/>
          <w:szCs w:val="26"/>
        </w:rPr>
        <w:t>:</w:t>
      </w:r>
    </w:p>
    <w:tbl>
      <w:tblPr>
        <w:tblW w:w="9606" w:type="dxa"/>
        <w:tblLook w:val="01E0" w:firstRow="1" w:lastRow="1" w:firstColumn="1" w:lastColumn="1" w:noHBand="0" w:noVBand="0"/>
      </w:tblPr>
      <w:tblGrid>
        <w:gridCol w:w="5070"/>
        <w:gridCol w:w="4536"/>
      </w:tblGrid>
      <w:tr w:rsidR="003A0DD9" w:rsidRPr="00CC3F70" w:rsidTr="00241CDE">
        <w:trPr>
          <w:trHeight w:val="2620"/>
        </w:trPr>
        <w:tc>
          <w:tcPr>
            <w:tcW w:w="5070" w:type="dxa"/>
          </w:tcPr>
          <w:p w:rsidR="003A0DD9" w:rsidRPr="00CC3F70" w:rsidRDefault="003A0DD9" w:rsidP="009817B7">
            <w:pPr>
              <w:spacing w:before="120"/>
              <w:rPr>
                <w:b/>
                <w:bCs/>
                <w:i/>
                <w:iCs/>
                <w:sz w:val="26"/>
                <w:szCs w:val="26"/>
              </w:rPr>
            </w:pPr>
            <w:r w:rsidRPr="00CC3F70">
              <w:rPr>
                <w:b/>
                <w:bCs/>
                <w:i/>
                <w:iCs/>
                <w:sz w:val="26"/>
                <w:szCs w:val="26"/>
              </w:rPr>
              <w:t>От имени Принципала:</w:t>
            </w:r>
          </w:p>
          <w:p w:rsidR="003A0DD9" w:rsidRPr="00E23AE1" w:rsidRDefault="003A0DD9" w:rsidP="009817B7">
            <w:pPr>
              <w:rPr>
                <w:i/>
                <w:color w:val="0070C0"/>
                <w:sz w:val="26"/>
                <w:szCs w:val="26"/>
              </w:rPr>
            </w:pPr>
            <w:r w:rsidRPr="00E23AE1">
              <w:rPr>
                <w:i/>
                <w:color w:val="0070C0"/>
                <w:sz w:val="26"/>
                <w:szCs w:val="26"/>
              </w:rPr>
              <w:t>Должность</w:t>
            </w:r>
          </w:p>
          <w:p w:rsidR="003A0DD9" w:rsidRPr="00CC3F70" w:rsidRDefault="003A0DD9" w:rsidP="009817B7">
            <w:pPr>
              <w:rPr>
                <w:i/>
                <w:sz w:val="26"/>
                <w:szCs w:val="26"/>
              </w:rPr>
            </w:pPr>
          </w:p>
          <w:p w:rsidR="003A0DD9" w:rsidRDefault="003A0DD9" w:rsidP="009817B7">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3A0DD9" w:rsidRPr="00CC3F70" w:rsidRDefault="003A0DD9" w:rsidP="009817B7">
            <w:pPr>
              <w:rPr>
                <w:i/>
                <w:sz w:val="26"/>
                <w:szCs w:val="26"/>
              </w:rPr>
            </w:pPr>
            <w:r w:rsidRPr="00CC3F70">
              <w:rPr>
                <w:i/>
                <w:sz w:val="26"/>
                <w:szCs w:val="26"/>
              </w:rPr>
              <w:t>М.П.</w:t>
            </w:r>
          </w:p>
          <w:p w:rsidR="003A0DD9" w:rsidRPr="00CC3F70" w:rsidRDefault="003A0DD9" w:rsidP="009817B7">
            <w:pPr>
              <w:spacing w:before="120"/>
              <w:rPr>
                <w:bCs/>
                <w:i/>
                <w:iCs/>
                <w:sz w:val="26"/>
                <w:szCs w:val="26"/>
              </w:rPr>
            </w:pPr>
            <w:r w:rsidRPr="00CC3F70">
              <w:rPr>
                <w:i/>
                <w:sz w:val="26"/>
                <w:szCs w:val="26"/>
              </w:rPr>
              <w:t>«_____» ___________________201_ г.</w:t>
            </w:r>
          </w:p>
        </w:tc>
        <w:tc>
          <w:tcPr>
            <w:tcW w:w="4536" w:type="dxa"/>
          </w:tcPr>
          <w:p w:rsidR="003A0DD9" w:rsidRPr="00CC3F70" w:rsidRDefault="003A0DD9" w:rsidP="009817B7">
            <w:pPr>
              <w:spacing w:before="120"/>
              <w:rPr>
                <w:b/>
                <w:i/>
                <w:iCs/>
                <w:sz w:val="26"/>
                <w:szCs w:val="26"/>
              </w:rPr>
            </w:pPr>
            <w:r w:rsidRPr="00CC3F70">
              <w:rPr>
                <w:b/>
                <w:i/>
                <w:iCs/>
                <w:sz w:val="26"/>
                <w:szCs w:val="26"/>
              </w:rPr>
              <w:t>От имени Агента:</w:t>
            </w:r>
          </w:p>
          <w:p w:rsidR="003A0DD9" w:rsidRPr="00E23AE1" w:rsidRDefault="003A0DD9" w:rsidP="009817B7">
            <w:pPr>
              <w:jc w:val="both"/>
              <w:rPr>
                <w:i/>
                <w:color w:val="0070C0"/>
                <w:sz w:val="26"/>
                <w:szCs w:val="26"/>
              </w:rPr>
            </w:pPr>
            <w:r w:rsidRPr="00E23AE1">
              <w:rPr>
                <w:i/>
                <w:color w:val="0070C0"/>
                <w:sz w:val="26"/>
                <w:szCs w:val="26"/>
              </w:rPr>
              <w:t>Должность</w:t>
            </w:r>
          </w:p>
          <w:p w:rsidR="003A0DD9" w:rsidRPr="00CC3F70" w:rsidRDefault="003A0DD9" w:rsidP="009817B7">
            <w:pPr>
              <w:jc w:val="both"/>
              <w:rPr>
                <w:i/>
                <w:sz w:val="26"/>
                <w:szCs w:val="26"/>
              </w:rPr>
            </w:pPr>
          </w:p>
          <w:p w:rsidR="003A0DD9" w:rsidRDefault="003A0DD9" w:rsidP="009817B7">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3A0DD9" w:rsidRPr="00CC3F70" w:rsidRDefault="003A0DD9" w:rsidP="009817B7">
            <w:pPr>
              <w:jc w:val="both"/>
              <w:rPr>
                <w:i/>
                <w:sz w:val="26"/>
                <w:szCs w:val="26"/>
              </w:rPr>
            </w:pPr>
            <w:r w:rsidRPr="00CC3F70">
              <w:rPr>
                <w:i/>
                <w:sz w:val="26"/>
                <w:szCs w:val="26"/>
              </w:rPr>
              <w:t>М.П.</w:t>
            </w:r>
          </w:p>
          <w:p w:rsidR="003A0DD9" w:rsidRPr="00CC3F70" w:rsidRDefault="003A0DD9" w:rsidP="009817B7">
            <w:pPr>
              <w:spacing w:before="120"/>
              <w:jc w:val="both"/>
              <w:rPr>
                <w:bCs/>
                <w:i/>
                <w:iCs/>
                <w:sz w:val="26"/>
                <w:szCs w:val="26"/>
              </w:rPr>
            </w:pPr>
            <w:r w:rsidRPr="00CC3F70">
              <w:rPr>
                <w:i/>
                <w:sz w:val="26"/>
                <w:szCs w:val="26"/>
              </w:rPr>
              <w:t>«_____» __________________201_ г.</w:t>
            </w:r>
          </w:p>
        </w:tc>
      </w:tr>
    </w:tbl>
    <w:p w:rsidR="00201D3E" w:rsidRDefault="00201D3E" w:rsidP="00201D3E">
      <w:pPr>
        <w:ind w:firstLine="720"/>
        <w:jc w:val="both"/>
        <w:outlineLvl w:val="0"/>
        <w:rPr>
          <w:b/>
          <w:sz w:val="26"/>
          <w:szCs w:val="26"/>
        </w:rPr>
      </w:pPr>
    </w:p>
    <w:p w:rsidR="005565F1" w:rsidRDefault="005565F1" w:rsidP="00201D3E">
      <w:pPr>
        <w:spacing w:after="200" w:line="276" w:lineRule="auto"/>
        <w:sectPr w:rsidR="005565F1" w:rsidSect="006D3C7A">
          <w:pgSz w:w="11906" w:h="16838" w:code="9"/>
          <w:pgMar w:top="1134" w:right="567" w:bottom="1134" w:left="1701" w:header="709" w:footer="573"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903E49" w:rsidTr="00355DFD">
        <w:trPr>
          <w:trHeight w:val="346"/>
        </w:trPr>
        <w:tc>
          <w:tcPr>
            <w:tcW w:w="3888" w:type="dxa"/>
          </w:tcPr>
          <w:p w:rsidR="00CD000C" w:rsidRPr="00903E49" w:rsidRDefault="00CD000C" w:rsidP="001A54BA">
            <w:pPr>
              <w:jc w:val="right"/>
              <w:rPr>
                <w:bCs/>
              </w:rPr>
            </w:pPr>
            <w:r>
              <w:rPr>
                <w:bCs/>
              </w:rPr>
              <w:lastRenderedPageBreak/>
              <w:t>Приложение №</w:t>
            </w:r>
            <w:r w:rsidR="00BF626A">
              <w:rPr>
                <w:bCs/>
              </w:rPr>
              <w:t xml:space="preserve"> </w:t>
            </w:r>
            <w:r w:rsidR="00306349">
              <w:rPr>
                <w:bCs/>
              </w:rPr>
              <w:t>7</w:t>
            </w:r>
          </w:p>
        </w:tc>
      </w:tr>
      <w:tr w:rsidR="00CD000C" w:rsidRPr="00903E49" w:rsidTr="00355DFD">
        <w:trPr>
          <w:trHeight w:val="346"/>
        </w:trPr>
        <w:tc>
          <w:tcPr>
            <w:tcW w:w="3888"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__________________</w:t>
            </w:r>
          </w:p>
          <w:p w:rsidR="00CD000C" w:rsidRPr="00903E49" w:rsidRDefault="00CD000C" w:rsidP="00355DFD">
            <w:pPr>
              <w:jc w:val="right"/>
              <w:rPr>
                <w:bCs/>
              </w:rPr>
            </w:pPr>
            <w:r w:rsidRPr="00903E49">
              <w:rPr>
                <w:bCs/>
              </w:rPr>
              <w:t>от __________ 20__ г.</w:t>
            </w:r>
          </w:p>
        </w:tc>
      </w:tr>
    </w:tbl>
    <w:p w:rsidR="00D0500C" w:rsidRDefault="00D0500C" w:rsidP="00D0500C">
      <w:pPr>
        <w:pStyle w:val="21"/>
        <w:ind w:left="360"/>
        <w:jc w:val="center"/>
        <w:rPr>
          <w:b w:val="0"/>
          <w:sz w:val="20"/>
        </w:rPr>
      </w:pPr>
    </w:p>
    <w:p w:rsidR="00D0500C" w:rsidRDefault="00D0500C" w:rsidP="00D0500C">
      <w:pPr>
        <w:pStyle w:val="21"/>
        <w:ind w:left="360"/>
        <w:jc w:val="center"/>
        <w:rPr>
          <w:b w:val="0"/>
          <w:sz w:val="20"/>
        </w:rPr>
      </w:pPr>
    </w:p>
    <w:p w:rsidR="00D0500C" w:rsidRPr="00353FC9" w:rsidRDefault="00D0500C" w:rsidP="00D0500C">
      <w:pPr>
        <w:pStyle w:val="21"/>
        <w:ind w:left="360"/>
        <w:jc w:val="center"/>
        <w:rPr>
          <w:rFonts w:ascii="Times New Roman" w:hAnsi="Times New Roman" w:cs="Times New Roman"/>
          <w:bCs w:val="0"/>
          <w:i w:val="0"/>
          <w:iCs w:val="0"/>
          <w:sz w:val="22"/>
          <w:szCs w:val="22"/>
        </w:rPr>
      </w:pPr>
      <w:r w:rsidRPr="00353FC9">
        <w:rPr>
          <w:rFonts w:ascii="Times New Roman" w:hAnsi="Times New Roman" w:cs="Times New Roman"/>
          <w:bCs w:val="0"/>
          <w:i w:val="0"/>
          <w:iCs w:val="0"/>
          <w:sz w:val="22"/>
          <w:szCs w:val="22"/>
        </w:rPr>
        <w:t>КОНТАКТНЫЕ ЛИЦА СТОРОН</w:t>
      </w:r>
    </w:p>
    <w:p w:rsidR="00D0500C" w:rsidRPr="00353FC9" w:rsidRDefault="00D0500C" w:rsidP="00D0500C">
      <w:pPr>
        <w:autoSpaceDE w:val="0"/>
        <w:autoSpaceDN w:val="0"/>
        <w:rPr>
          <w:b/>
          <w:sz w:val="22"/>
          <w:szCs w:val="22"/>
        </w:rPr>
      </w:pPr>
    </w:p>
    <w:p w:rsidR="00D0500C" w:rsidRPr="00D0500C" w:rsidRDefault="00D0500C" w:rsidP="00D0500C">
      <w:pPr>
        <w:numPr>
          <w:ilvl w:val="0"/>
          <w:numId w:val="16"/>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 xml:space="preserve">Контактное лицо </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10FCC">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D0500C" w:rsidRPr="00D0500C" w:rsidRDefault="00D0500C" w:rsidP="00D0500C">
      <w:pPr>
        <w:numPr>
          <w:ilvl w:val="0"/>
          <w:numId w:val="16"/>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 xml:space="preserve">Контактное лицо </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Default="00D0500C" w:rsidP="0012665F">
      <w:pPr>
        <w:jc w:val="both"/>
        <w:outlineLvl w:val="0"/>
        <w:rPr>
          <w:b/>
          <w:sz w:val="22"/>
          <w:szCs w:val="22"/>
        </w:rPr>
      </w:pPr>
    </w:p>
    <w:p w:rsidR="00697A51" w:rsidRDefault="00697A51" w:rsidP="0012665F">
      <w:pPr>
        <w:jc w:val="both"/>
        <w:outlineLvl w:val="0"/>
        <w:rPr>
          <w:b/>
          <w:sz w:val="22"/>
          <w:szCs w:val="22"/>
        </w:rPr>
      </w:pPr>
    </w:p>
    <w:tbl>
      <w:tblPr>
        <w:tblW w:w="10078" w:type="dxa"/>
        <w:tblLook w:val="01E0" w:firstRow="1" w:lastRow="1" w:firstColumn="1" w:lastColumn="1" w:noHBand="0" w:noVBand="0"/>
      </w:tblPr>
      <w:tblGrid>
        <w:gridCol w:w="5070"/>
        <w:gridCol w:w="5008"/>
      </w:tblGrid>
      <w:tr w:rsidR="00241CDE" w:rsidRPr="00CC3F70" w:rsidTr="00241CDE">
        <w:trPr>
          <w:trHeight w:val="2620"/>
        </w:trPr>
        <w:tc>
          <w:tcPr>
            <w:tcW w:w="5070" w:type="dxa"/>
          </w:tcPr>
          <w:p w:rsidR="00241CDE" w:rsidRPr="00CC3F70" w:rsidRDefault="00241CDE" w:rsidP="00594B89">
            <w:pPr>
              <w:spacing w:before="120"/>
              <w:rPr>
                <w:b/>
                <w:bCs/>
                <w:i/>
                <w:iCs/>
                <w:sz w:val="26"/>
                <w:szCs w:val="26"/>
              </w:rPr>
            </w:pPr>
            <w:r w:rsidRPr="00CC3F70">
              <w:rPr>
                <w:b/>
                <w:bCs/>
                <w:i/>
                <w:iCs/>
                <w:sz w:val="26"/>
                <w:szCs w:val="26"/>
              </w:rPr>
              <w:t>От имени Принципала:</w:t>
            </w:r>
          </w:p>
          <w:p w:rsidR="00241CDE" w:rsidRPr="00E23AE1" w:rsidRDefault="00241CDE" w:rsidP="00594B89">
            <w:pPr>
              <w:rPr>
                <w:i/>
                <w:color w:val="0070C0"/>
                <w:sz w:val="26"/>
                <w:szCs w:val="26"/>
              </w:rPr>
            </w:pPr>
            <w:r w:rsidRPr="00E23AE1">
              <w:rPr>
                <w:i/>
                <w:color w:val="0070C0"/>
                <w:sz w:val="26"/>
                <w:szCs w:val="26"/>
              </w:rPr>
              <w:t>Должность</w:t>
            </w:r>
          </w:p>
          <w:p w:rsidR="00241CDE" w:rsidRPr="00CC3F70" w:rsidRDefault="00241CDE" w:rsidP="00594B89">
            <w:pPr>
              <w:rPr>
                <w:i/>
                <w:sz w:val="26"/>
                <w:szCs w:val="26"/>
              </w:rPr>
            </w:pPr>
          </w:p>
          <w:p w:rsidR="00241CDE" w:rsidRDefault="00241CDE" w:rsidP="00594B89">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241CDE" w:rsidRPr="00CC3F70" w:rsidRDefault="00241CDE" w:rsidP="00594B89">
            <w:pPr>
              <w:rPr>
                <w:i/>
                <w:sz w:val="26"/>
                <w:szCs w:val="26"/>
              </w:rPr>
            </w:pPr>
            <w:r w:rsidRPr="00CC3F70">
              <w:rPr>
                <w:i/>
                <w:sz w:val="26"/>
                <w:szCs w:val="26"/>
              </w:rPr>
              <w:t>М.П.</w:t>
            </w:r>
          </w:p>
          <w:p w:rsidR="00241CDE" w:rsidRPr="00CC3F70" w:rsidRDefault="00241CDE" w:rsidP="00594B89">
            <w:pPr>
              <w:spacing w:before="120"/>
              <w:rPr>
                <w:bCs/>
                <w:i/>
                <w:iCs/>
                <w:sz w:val="26"/>
                <w:szCs w:val="26"/>
              </w:rPr>
            </w:pPr>
            <w:r w:rsidRPr="00CC3F70">
              <w:rPr>
                <w:i/>
                <w:sz w:val="26"/>
                <w:szCs w:val="26"/>
              </w:rPr>
              <w:t>«_____» ___________________201_ г.</w:t>
            </w:r>
          </w:p>
        </w:tc>
        <w:tc>
          <w:tcPr>
            <w:tcW w:w="5008" w:type="dxa"/>
          </w:tcPr>
          <w:p w:rsidR="00241CDE" w:rsidRPr="00CC3F70" w:rsidRDefault="00241CDE" w:rsidP="00594B89">
            <w:pPr>
              <w:spacing w:before="120"/>
              <w:rPr>
                <w:b/>
                <w:i/>
                <w:iCs/>
                <w:sz w:val="26"/>
                <w:szCs w:val="26"/>
              </w:rPr>
            </w:pPr>
            <w:r w:rsidRPr="00CC3F70">
              <w:rPr>
                <w:b/>
                <w:i/>
                <w:iCs/>
                <w:sz w:val="26"/>
                <w:szCs w:val="26"/>
              </w:rPr>
              <w:t>От имени Агента:</w:t>
            </w:r>
          </w:p>
          <w:p w:rsidR="00241CDE" w:rsidRPr="00E23AE1" w:rsidRDefault="00241CDE" w:rsidP="00594B89">
            <w:pPr>
              <w:jc w:val="both"/>
              <w:rPr>
                <w:i/>
                <w:color w:val="0070C0"/>
                <w:sz w:val="26"/>
                <w:szCs w:val="26"/>
              </w:rPr>
            </w:pPr>
            <w:r w:rsidRPr="00E23AE1">
              <w:rPr>
                <w:i/>
                <w:color w:val="0070C0"/>
                <w:sz w:val="26"/>
                <w:szCs w:val="26"/>
              </w:rPr>
              <w:t>Должность</w:t>
            </w:r>
          </w:p>
          <w:p w:rsidR="00241CDE" w:rsidRPr="00CC3F70" w:rsidRDefault="00241CDE" w:rsidP="00594B89">
            <w:pPr>
              <w:jc w:val="both"/>
              <w:rPr>
                <w:i/>
                <w:sz w:val="26"/>
                <w:szCs w:val="26"/>
              </w:rPr>
            </w:pPr>
          </w:p>
          <w:p w:rsidR="00241CDE" w:rsidRDefault="00241CDE" w:rsidP="00594B89">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241CDE" w:rsidRPr="00CC3F70" w:rsidRDefault="00241CDE" w:rsidP="00594B89">
            <w:pPr>
              <w:jc w:val="both"/>
              <w:rPr>
                <w:i/>
                <w:sz w:val="26"/>
                <w:szCs w:val="26"/>
              </w:rPr>
            </w:pPr>
            <w:r w:rsidRPr="00CC3F70">
              <w:rPr>
                <w:i/>
                <w:sz w:val="26"/>
                <w:szCs w:val="26"/>
              </w:rPr>
              <w:t>М.П.</w:t>
            </w:r>
          </w:p>
          <w:p w:rsidR="00241CDE" w:rsidRPr="00CC3F70" w:rsidRDefault="00241CDE" w:rsidP="00594B89">
            <w:pPr>
              <w:spacing w:before="120"/>
              <w:jc w:val="both"/>
              <w:rPr>
                <w:bCs/>
                <w:i/>
                <w:iCs/>
                <w:sz w:val="26"/>
                <w:szCs w:val="26"/>
              </w:rPr>
            </w:pPr>
            <w:r w:rsidRPr="00CC3F70">
              <w:rPr>
                <w:i/>
                <w:sz w:val="26"/>
                <w:szCs w:val="26"/>
              </w:rPr>
              <w:t>«_____» __________________201_ г.</w:t>
            </w:r>
          </w:p>
        </w:tc>
      </w:tr>
    </w:tbl>
    <w:p w:rsidR="00BF626A" w:rsidRDefault="00BF626A"/>
    <w:p w:rsidR="002416B3" w:rsidRDefault="002416B3">
      <w:pPr>
        <w:rPr>
          <w:b/>
          <w:sz w:val="22"/>
          <w:szCs w:val="22"/>
        </w:rPr>
        <w:sectPr w:rsidR="002416B3" w:rsidSect="002279F0">
          <w:footerReference w:type="even" r:id="rId12"/>
          <w:footerReference w:type="default" r:id="rId13"/>
          <w:pgSz w:w="11906" w:h="16838" w:code="9"/>
          <w:pgMar w:top="1134" w:right="567" w:bottom="1134" w:left="1701" w:header="709" w:footer="709" w:gutter="0"/>
          <w:pgNumType w:start="1"/>
          <w:cols w:space="708"/>
          <w:titlePg/>
          <w:docGrid w:linePitch="360"/>
        </w:sectPr>
      </w:pPr>
    </w:p>
    <w:p w:rsidR="007D6360" w:rsidRDefault="007D6360">
      <w:pPr>
        <w:rPr>
          <w:b/>
          <w:sz w:val="22"/>
          <w:szCs w:val="22"/>
        </w:rPr>
      </w:pPr>
    </w:p>
    <w:p w:rsidR="001D56BE" w:rsidRPr="00931D18" w:rsidRDefault="00931D18" w:rsidP="00931D18">
      <w:pPr>
        <w:spacing w:after="120"/>
        <w:jc w:val="right"/>
      </w:pPr>
      <w:r w:rsidRPr="00931D18">
        <w:t xml:space="preserve">Приложение № </w:t>
      </w:r>
      <w:r w:rsidR="00306349">
        <w:t>8</w:t>
      </w:r>
    </w:p>
    <w:p w:rsidR="00931D18" w:rsidRPr="00903E49" w:rsidRDefault="00931D18" w:rsidP="00931D18">
      <w:pPr>
        <w:jc w:val="right"/>
        <w:rPr>
          <w:bCs/>
        </w:rPr>
      </w:pPr>
      <w:r w:rsidRPr="00903E49">
        <w:rPr>
          <w:bCs/>
        </w:rPr>
        <w:t>к Агентскому договору</w:t>
      </w:r>
    </w:p>
    <w:p w:rsidR="00931D18" w:rsidRPr="00903E49" w:rsidRDefault="00931D18" w:rsidP="00931D18">
      <w:pPr>
        <w:jc w:val="right"/>
        <w:rPr>
          <w:bCs/>
        </w:rPr>
      </w:pPr>
      <w:r w:rsidRPr="00903E49">
        <w:rPr>
          <w:bCs/>
        </w:rPr>
        <w:t>№ __________________</w:t>
      </w:r>
    </w:p>
    <w:p w:rsidR="00931D18" w:rsidRDefault="00931D18" w:rsidP="00931D18">
      <w:pPr>
        <w:jc w:val="right"/>
        <w:rPr>
          <w:bCs/>
        </w:rPr>
      </w:pPr>
      <w:r w:rsidRPr="00903E49">
        <w:rPr>
          <w:bCs/>
        </w:rPr>
        <w:t>от __________ 20__ г.</w:t>
      </w:r>
    </w:p>
    <w:p w:rsidR="00B6253E" w:rsidRDefault="00B6253E" w:rsidP="00931D18">
      <w:pPr>
        <w:jc w:val="center"/>
        <w:rPr>
          <w:b/>
        </w:rPr>
      </w:pPr>
      <w:r>
        <w:rPr>
          <w:b/>
        </w:rPr>
        <w:t>Форма информирования об изменении в цепочке собственников Агента</w:t>
      </w:r>
    </w:p>
    <w:p w:rsidR="00AC7E86" w:rsidRDefault="00AC7E86" w:rsidP="00B6253E">
      <w:pPr>
        <w:jc w:val="center"/>
        <w:rPr>
          <w:b/>
        </w:rPr>
      </w:pPr>
    </w:p>
    <w:p w:rsidR="00B6253E" w:rsidRDefault="00B6253E" w:rsidP="00B6253E">
      <w:pPr>
        <w:jc w:val="center"/>
        <w:rPr>
          <w:b/>
        </w:rPr>
      </w:pPr>
      <w:r>
        <w:rPr>
          <w:b/>
        </w:rPr>
        <w:t xml:space="preserve">Информация об изменении в цепочке собственников _________ </w:t>
      </w:r>
      <w:r w:rsidRPr="00B6253E">
        <w:rPr>
          <w:i/>
          <w:color w:val="0000FF"/>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0B396D" w:rsidRPr="003849CC" w:rsidTr="00E17E86">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3849CC" w:rsidRPr="003849CC" w:rsidRDefault="003849CC" w:rsidP="00931D18">
            <w:pPr>
              <w:jc w:val="center"/>
            </w:pPr>
            <w:r w:rsidRPr="003849CC">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3849CC" w:rsidRPr="003849CC" w:rsidRDefault="00DA6557" w:rsidP="00931D18">
            <w:pPr>
              <w:jc w:val="center"/>
            </w:pPr>
            <w:r>
              <w:rPr>
                <w:noProof/>
                <w:sz w:val="20"/>
                <w:szCs w:val="20"/>
              </w:rPr>
              <mc:AlternateContent>
                <mc:Choice Requires="wps">
                  <w:drawing>
                    <wp:anchor distT="0" distB="0" distL="114300" distR="114300" simplePos="0" relativeHeight="251656192" behindDoc="0" locked="0" layoutInCell="1" allowOverlap="1">
                      <wp:simplePos x="0" y="0"/>
                      <wp:positionH relativeFrom="column">
                        <wp:posOffset>1838960</wp:posOffset>
                      </wp:positionH>
                      <wp:positionV relativeFrom="paragraph">
                        <wp:posOffset>38100</wp:posOffset>
                      </wp:positionV>
                      <wp:extent cx="5600700" cy="2628900"/>
                      <wp:effectExtent l="7620" t="0" r="1143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2" o:spid="_x0000_s1029" type="#_x0000_t202" style="position:absolute;left:0;text-align:left;margin-left:144.8pt;margin-top:3pt;width:441pt;height:2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" filled="f" stroked="f">
                      <o:lock v:ext="edit" shapetype="t"/>
                      <v:textbox style="mso-fit-shape-to-text:t">
                        <w:txbxContent>
                          <w:p w:rsidR="0021317F" w:rsidRDefault="0021317F" w:rsidP="00DA6557">
                            <w:pPr>
                              <w:pStyle w:val="af7"/>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3849CC" w:rsidRPr="003849CC">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3849CC" w:rsidRPr="003849CC" w:rsidRDefault="003849CC" w:rsidP="00931D18">
            <w:pPr>
              <w:jc w:val="center"/>
            </w:pPr>
            <w:r w:rsidRPr="003849CC">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3849CC" w:rsidRPr="003849CC" w:rsidRDefault="003849CC" w:rsidP="00931D18">
            <w:pPr>
              <w:jc w:val="center"/>
            </w:pPr>
            <w:r w:rsidRPr="003849CC">
              <w:t>4</w:t>
            </w:r>
          </w:p>
        </w:tc>
        <w:tc>
          <w:tcPr>
            <w:tcW w:w="708" w:type="dxa"/>
            <w:tcBorders>
              <w:top w:val="single" w:sz="8" w:space="0" w:color="auto"/>
              <w:left w:val="nil"/>
              <w:bottom w:val="single" w:sz="4" w:space="0" w:color="auto"/>
              <w:right w:val="single" w:sz="8" w:space="0" w:color="auto"/>
            </w:tcBorders>
            <w:shd w:val="clear" w:color="auto" w:fill="auto"/>
            <w:noWrap/>
          </w:tcPr>
          <w:p w:rsidR="003849CC" w:rsidRPr="003849CC" w:rsidRDefault="003849CC" w:rsidP="00931D18">
            <w:pPr>
              <w:jc w:val="center"/>
            </w:pPr>
            <w:r w:rsidRPr="003849CC">
              <w:t>5</w:t>
            </w:r>
          </w:p>
        </w:tc>
      </w:tr>
      <w:tr w:rsidR="000B396D" w:rsidRPr="003849CC" w:rsidTr="00E17E86">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 п/п</w:t>
            </w:r>
            <w:r w:rsidRPr="003849CC">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3849CC" w:rsidRPr="003849CC" w:rsidRDefault="003849CC" w:rsidP="00931D18">
            <w:pPr>
              <w:jc w:val="center"/>
              <w:rPr>
                <w:sz w:val="20"/>
                <w:szCs w:val="20"/>
              </w:rPr>
            </w:pPr>
            <w:r w:rsidRPr="003849CC">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3849CC" w:rsidRPr="003849CC" w:rsidRDefault="003849CC" w:rsidP="00931D18">
            <w:pPr>
              <w:jc w:val="center"/>
              <w:rPr>
                <w:sz w:val="20"/>
                <w:szCs w:val="20"/>
              </w:rPr>
            </w:pPr>
            <w:r w:rsidRPr="003849CC">
              <w:rPr>
                <w:sz w:val="20"/>
                <w:szCs w:val="20"/>
              </w:rPr>
              <w:t> </w:t>
            </w:r>
          </w:p>
          <w:p w:rsidR="003849CC" w:rsidRPr="003849CC" w:rsidRDefault="003849CC" w:rsidP="00931D18">
            <w:pPr>
              <w:jc w:val="center"/>
              <w:rPr>
                <w:sz w:val="20"/>
                <w:szCs w:val="20"/>
              </w:rPr>
            </w:pPr>
            <w:r w:rsidRPr="003849CC">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3849CC" w:rsidRPr="003849CC" w:rsidRDefault="003849CC" w:rsidP="00931D18">
            <w:pPr>
              <w:jc w:val="center"/>
              <w:rPr>
                <w:sz w:val="20"/>
                <w:szCs w:val="20"/>
              </w:rPr>
            </w:pPr>
            <w:r w:rsidRPr="003849CC">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Информация о подтверждающих документах (наименование, реквизиты и т.д.)</w:t>
            </w:r>
          </w:p>
        </w:tc>
      </w:tr>
      <w:tr w:rsidR="00E17E86" w:rsidRPr="003849CC" w:rsidTr="00E17E86">
        <w:trPr>
          <w:trHeight w:val="2606"/>
        </w:trPr>
        <w:tc>
          <w:tcPr>
            <w:tcW w:w="392" w:type="dxa"/>
            <w:vMerge/>
            <w:tcBorders>
              <w:left w:val="single" w:sz="8" w:space="0" w:color="auto"/>
              <w:right w:val="single" w:sz="4" w:space="0" w:color="auto"/>
            </w:tcBorders>
            <w:vAlign w:val="center"/>
          </w:tcPr>
          <w:p w:rsidR="003849CC" w:rsidRPr="003849CC" w:rsidRDefault="003849CC" w:rsidP="00931D18">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E17E86" w:rsidRDefault="003849CC" w:rsidP="00931D18">
            <w:pPr>
              <w:jc w:val="center"/>
              <w:rPr>
                <w:sz w:val="20"/>
                <w:szCs w:val="20"/>
              </w:rPr>
            </w:pPr>
            <w:r w:rsidRPr="003849CC">
              <w:rPr>
                <w:sz w:val="20"/>
                <w:szCs w:val="20"/>
              </w:rPr>
              <w:t>Количество эмитированных акций</w:t>
            </w:r>
          </w:p>
          <w:p w:rsidR="003849CC" w:rsidRPr="003849CC" w:rsidRDefault="003849CC" w:rsidP="00931D18">
            <w:pPr>
              <w:jc w:val="center"/>
              <w:rPr>
                <w:sz w:val="20"/>
                <w:szCs w:val="20"/>
              </w:rPr>
            </w:pPr>
            <w:r w:rsidRPr="003849CC">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Цена (млн.</w:t>
            </w:r>
            <w:r>
              <w:rPr>
                <w:sz w:val="20"/>
                <w:szCs w:val="20"/>
              </w:rPr>
              <w:t xml:space="preserve"> </w:t>
            </w:r>
            <w:r w:rsidRPr="003849CC">
              <w:rPr>
                <w:sz w:val="20"/>
                <w:szCs w:val="20"/>
              </w:rPr>
              <w:t>руб</w:t>
            </w:r>
            <w:r>
              <w:rPr>
                <w:sz w:val="20"/>
                <w:szCs w:val="20"/>
              </w:rPr>
              <w:t>.</w:t>
            </w:r>
            <w:r w:rsidRPr="003849CC">
              <w:rPr>
                <w:sz w:val="20"/>
                <w:szCs w:val="20"/>
              </w:rPr>
              <w:t>)</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3849CC" w:rsidRPr="003849CC" w:rsidRDefault="003849CC" w:rsidP="00931D18">
            <w:pPr>
              <w:jc w:val="center"/>
              <w:rPr>
                <w:sz w:val="20"/>
                <w:szCs w:val="20"/>
              </w:rPr>
            </w:pPr>
            <w:r w:rsidRPr="003849CC">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ind w:left="-288" w:firstLine="288"/>
              <w:jc w:val="center"/>
              <w:rPr>
                <w:sz w:val="20"/>
                <w:szCs w:val="20"/>
              </w:rPr>
            </w:pPr>
            <w:r w:rsidRPr="003849CC">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Количество эмитированных акций</w:t>
            </w:r>
            <w:r w:rsidR="00E17E86">
              <w:rPr>
                <w:sz w:val="20"/>
                <w:szCs w:val="20"/>
              </w:rPr>
              <w:t xml:space="preserve"> </w:t>
            </w:r>
            <w:r w:rsidRPr="003849CC">
              <w:rPr>
                <w:sz w:val="20"/>
                <w:szCs w:val="20"/>
              </w:rPr>
              <w:t>(для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3849CC" w:rsidRPr="003849CC" w:rsidRDefault="003849CC" w:rsidP="00931D18">
            <w:pPr>
              <w:jc w:val="center"/>
              <w:rPr>
                <w:sz w:val="20"/>
                <w:szCs w:val="20"/>
              </w:rPr>
            </w:pPr>
            <w:r w:rsidRPr="003849CC">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3849CC" w:rsidRPr="003849CC" w:rsidRDefault="003849CC" w:rsidP="00931D18">
            <w:pPr>
              <w:jc w:val="center"/>
              <w:rPr>
                <w:sz w:val="20"/>
                <w:szCs w:val="20"/>
              </w:rPr>
            </w:pPr>
            <w:r w:rsidRPr="003849CC">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Количество акций</w:t>
            </w:r>
            <w:r w:rsidR="007410A0">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Номинальная стоимость акций</w:t>
            </w:r>
            <w:r w:rsidR="00E17E86">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3849CC" w:rsidRPr="003849CC" w:rsidRDefault="003849CC" w:rsidP="00931D18">
            <w:pPr>
              <w:jc w:val="center"/>
              <w:rPr>
                <w:sz w:val="20"/>
                <w:szCs w:val="20"/>
              </w:rPr>
            </w:pPr>
            <w:r w:rsidRPr="003849CC">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3849CC" w:rsidRPr="003849CC" w:rsidRDefault="003849CC" w:rsidP="00931D18"/>
        </w:tc>
      </w:tr>
      <w:tr w:rsidR="00E17E86" w:rsidRPr="003849CC" w:rsidTr="00E17E86">
        <w:trPr>
          <w:trHeight w:val="1438"/>
        </w:trPr>
        <w:tc>
          <w:tcPr>
            <w:tcW w:w="392" w:type="dxa"/>
            <w:vMerge/>
            <w:tcBorders>
              <w:left w:val="single" w:sz="8" w:space="0" w:color="auto"/>
              <w:bottom w:val="nil"/>
              <w:right w:val="single" w:sz="4" w:space="0" w:color="auto"/>
            </w:tcBorders>
            <w:shd w:val="clear" w:color="auto" w:fill="auto"/>
            <w:vAlign w:val="center"/>
          </w:tcPr>
          <w:p w:rsidR="003849CC" w:rsidRPr="003849CC" w:rsidRDefault="003849CC" w:rsidP="00931D18">
            <w:pPr>
              <w:jc w:val="center"/>
            </w:pPr>
          </w:p>
        </w:tc>
        <w:tc>
          <w:tcPr>
            <w:tcW w:w="42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48"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48"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350"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350"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48"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3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62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54"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712"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35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07"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0"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1"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360" w:type="dxa"/>
            <w:tcBorders>
              <w:top w:val="nil"/>
              <w:left w:val="nil"/>
              <w:bottom w:val="nil"/>
              <w:right w:val="single" w:sz="4" w:space="0" w:color="auto"/>
            </w:tcBorders>
            <w:shd w:val="clear" w:color="auto" w:fill="auto"/>
            <w:vAlign w:val="center"/>
          </w:tcPr>
          <w:p w:rsidR="003849CC" w:rsidRPr="00A557D9" w:rsidRDefault="003849CC" w:rsidP="00931D18">
            <w:pPr>
              <w:jc w:val="center"/>
              <w:rPr>
                <w:sz w:val="20"/>
                <w:szCs w:val="20"/>
              </w:rPr>
            </w:pPr>
            <w:r w:rsidRPr="00A557D9">
              <w:rPr>
                <w:sz w:val="20"/>
                <w:szCs w:val="20"/>
              </w:rPr>
              <w:t>с</w:t>
            </w:r>
          </w:p>
        </w:tc>
        <w:tc>
          <w:tcPr>
            <w:tcW w:w="284" w:type="dxa"/>
            <w:tcBorders>
              <w:top w:val="nil"/>
              <w:left w:val="nil"/>
              <w:bottom w:val="nil"/>
              <w:right w:val="single" w:sz="4" w:space="0" w:color="auto"/>
            </w:tcBorders>
            <w:shd w:val="clear" w:color="auto" w:fill="auto"/>
            <w:vAlign w:val="center"/>
          </w:tcPr>
          <w:p w:rsidR="003849CC" w:rsidRPr="00A557D9" w:rsidRDefault="003849CC" w:rsidP="00931D18">
            <w:pPr>
              <w:jc w:val="center"/>
              <w:rPr>
                <w:sz w:val="20"/>
                <w:szCs w:val="20"/>
              </w:rPr>
            </w:pPr>
            <w:r w:rsidRPr="00A557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708"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6"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567"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425"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709"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709" w:type="dxa"/>
            <w:vMerge/>
            <w:tcBorders>
              <w:top w:val="nil"/>
              <w:left w:val="single" w:sz="4" w:space="0" w:color="auto"/>
              <w:bottom w:val="single" w:sz="4" w:space="0" w:color="000000"/>
              <w:right w:val="single" w:sz="4" w:space="0" w:color="auto"/>
            </w:tcBorders>
            <w:vAlign w:val="center"/>
          </w:tcPr>
          <w:p w:rsidR="003849CC" w:rsidRPr="003849CC" w:rsidRDefault="003849CC" w:rsidP="00931D18"/>
        </w:tc>
        <w:tc>
          <w:tcPr>
            <w:tcW w:w="708" w:type="dxa"/>
            <w:vMerge/>
            <w:tcBorders>
              <w:top w:val="nil"/>
              <w:left w:val="single" w:sz="4" w:space="0" w:color="auto"/>
              <w:bottom w:val="single" w:sz="4" w:space="0" w:color="000000"/>
              <w:right w:val="single" w:sz="8" w:space="0" w:color="auto"/>
            </w:tcBorders>
            <w:vAlign w:val="center"/>
          </w:tcPr>
          <w:p w:rsidR="003849CC" w:rsidRPr="003849CC" w:rsidRDefault="003849CC" w:rsidP="00931D18"/>
        </w:tc>
      </w:tr>
      <w:tr w:rsidR="00E17E86" w:rsidRPr="003849CC" w:rsidTr="00E17E86">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3849CC" w:rsidRPr="003849CC" w:rsidRDefault="003849CC" w:rsidP="00931D18">
            <w:pPr>
              <w:ind w:left="113" w:right="113"/>
              <w:jc w:val="center"/>
              <w:rPr>
                <w:sz w:val="20"/>
                <w:szCs w:val="20"/>
              </w:rPr>
            </w:pPr>
            <w:r w:rsidRPr="003849CC">
              <w:rPr>
                <w:sz w:val="20"/>
                <w:szCs w:val="20"/>
              </w:rPr>
              <w:t>33</w:t>
            </w:r>
          </w:p>
        </w:tc>
      </w:tr>
      <w:tr w:rsidR="00E17E86" w:rsidRPr="003849CC" w:rsidTr="00E17E86">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3849CC" w:rsidRPr="003849CC" w:rsidRDefault="003849CC" w:rsidP="00931D18">
            <w:pPr>
              <w:rPr>
                <w:rFonts w:ascii="Book Antiqua" w:hAnsi="Book Antiqua" w:cs="Arial CYR"/>
                <w:b/>
                <w:bCs/>
                <w:i/>
                <w:iCs/>
              </w:rPr>
            </w:pPr>
            <w:r w:rsidRPr="003849CC">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3849CC" w:rsidRPr="003849CC" w:rsidRDefault="003849CC" w:rsidP="00931D18">
            <w:pPr>
              <w:jc w:val="center"/>
              <w:rPr>
                <w:rFonts w:ascii="Book Antiqua" w:hAnsi="Book Antiqua" w:cs="Arial CYR"/>
                <w:i/>
                <w:iCs/>
              </w:rPr>
            </w:pPr>
            <w:r w:rsidRPr="003849CC">
              <w:rPr>
                <w:rFonts w:ascii="Book Antiqua" w:hAnsi="Book Antiqua" w:cs="Arial CYR"/>
                <w:i/>
                <w:iCs/>
              </w:rPr>
              <w:t> </w:t>
            </w:r>
          </w:p>
        </w:tc>
      </w:tr>
    </w:tbl>
    <w:p w:rsidR="003849CC" w:rsidRDefault="003849CC" w:rsidP="00931D18">
      <w:pPr>
        <w:rPr>
          <w:b/>
          <w:sz w:val="22"/>
          <w:szCs w:val="22"/>
        </w:rPr>
      </w:pPr>
    </w:p>
    <w:p w:rsidR="002C510D" w:rsidRDefault="002C510D" w:rsidP="007400D1">
      <w:pPr>
        <w:jc w:val="both"/>
        <w:rPr>
          <w:ins w:id="48" w:author="Сеськина Елена Петровна" w:date="2017-02-16T12:09:00Z"/>
          <w:i/>
          <w:color w:val="0000FF"/>
        </w:rPr>
      </w:pPr>
    </w:p>
    <w:p w:rsidR="00FC1619" w:rsidRDefault="00FC1619" w:rsidP="007400D1">
      <w:pPr>
        <w:jc w:val="both"/>
        <w:rPr>
          <w:i/>
          <w:color w:val="0000FF"/>
        </w:rPr>
      </w:pPr>
      <w:r w:rsidRPr="00FC1619">
        <w:rPr>
          <w:i/>
          <w:color w:val="0000FF"/>
        </w:rPr>
        <w:lastRenderedPageBreak/>
        <w:t xml:space="preserve">Пояснение к разделу 4: </w:t>
      </w:r>
    </w:p>
    <w:p w:rsidR="007400D1" w:rsidRPr="00FC1619" w:rsidRDefault="007400D1" w:rsidP="007400D1">
      <w:pPr>
        <w:jc w:val="both"/>
        <w:rPr>
          <w:i/>
          <w:color w:val="0000FF"/>
        </w:rPr>
      </w:pPr>
      <w:r w:rsidRPr="00FC1619">
        <w:rPr>
          <w:i/>
          <w:color w:val="0000FF"/>
        </w:rPr>
        <w:t>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w:t>
      </w:r>
      <w:r w:rsidR="000A4680">
        <w:rPr>
          <w:i/>
          <w:color w:val="0000FF"/>
        </w:rPr>
        <w:t>м</w:t>
      </w:r>
      <w:r w:rsidRPr="00FC1619">
        <w:rPr>
          <w:i/>
          <w:color w:val="0000FF"/>
        </w:rPr>
        <w:t xml:space="preserve">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7400D1" w:rsidRPr="00FC1619" w:rsidRDefault="007400D1" w:rsidP="007400D1">
      <w:pPr>
        <w:jc w:val="both"/>
        <w:rPr>
          <w:i/>
          <w:color w:val="0000FF"/>
        </w:rPr>
      </w:pPr>
      <w:r w:rsidRPr="00FC161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7B7DD8" w:rsidRPr="00FC1619" w:rsidRDefault="007400D1" w:rsidP="007400D1">
      <w:pPr>
        <w:jc w:val="both"/>
        <w:rPr>
          <w:b/>
          <w:i/>
          <w:color w:val="0000FF"/>
          <w:sz w:val="22"/>
          <w:szCs w:val="22"/>
        </w:rPr>
      </w:pPr>
      <w:r w:rsidRPr="00FC161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W w:w="9570" w:type="dxa"/>
        <w:jc w:val="center"/>
        <w:tblLook w:val="01E0" w:firstRow="1" w:lastRow="1" w:firstColumn="1" w:lastColumn="1" w:noHBand="0" w:noVBand="0"/>
      </w:tblPr>
      <w:tblGrid>
        <w:gridCol w:w="4785"/>
        <w:gridCol w:w="4785"/>
      </w:tblGrid>
      <w:tr w:rsidR="007B7DD8" w:rsidRPr="00FC1619" w:rsidTr="00DC2ECF">
        <w:trPr>
          <w:jc w:val="center"/>
        </w:trPr>
        <w:tc>
          <w:tcPr>
            <w:tcW w:w="4785" w:type="dxa"/>
          </w:tcPr>
          <w:p w:rsidR="007400D1" w:rsidRPr="00FC1619" w:rsidRDefault="007400D1" w:rsidP="00DC2ECF">
            <w:pPr>
              <w:pStyle w:val="34"/>
              <w:keepNext w:val="0"/>
              <w:tabs>
                <w:tab w:val="clear" w:pos="360"/>
              </w:tabs>
              <w:autoSpaceDE/>
              <w:autoSpaceDN/>
              <w:rPr>
                <w:b w:val="0"/>
                <w:bCs/>
                <w:sz w:val="24"/>
                <w:szCs w:val="24"/>
              </w:rPr>
            </w:pPr>
          </w:p>
          <w:p w:rsidR="007B7DD8" w:rsidRPr="00FC1619" w:rsidRDefault="007B7DD8" w:rsidP="00DC2ECF">
            <w:pPr>
              <w:pStyle w:val="34"/>
              <w:keepNext w:val="0"/>
              <w:tabs>
                <w:tab w:val="clear" w:pos="360"/>
              </w:tabs>
              <w:autoSpaceDE/>
              <w:autoSpaceDN/>
              <w:rPr>
                <w:b w:val="0"/>
                <w:bCs/>
                <w:sz w:val="24"/>
                <w:szCs w:val="24"/>
              </w:rPr>
            </w:pPr>
            <w:r w:rsidRPr="00FC1619">
              <w:rPr>
                <w:b w:val="0"/>
                <w:bCs/>
                <w:sz w:val="24"/>
                <w:szCs w:val="24"/>
              </w:rPr>
              <w:t>От Агента</w:t>
            </w:r>
            <w:r w:rsidR="00D26486" w:rsidRPr="00FC1619">
              <w:rPr>
                <w:b w:val="0"/>
                <w:bCs/>
                <w:sz w:val="24"/>
                <w:szCs w:val="24"/>
              </w:rPr>
              <w:t>:</w:t>
            </w:r>
          </w:p>
        </w:tc>
        <w:tc>
          <w:tcPr>
            <w:tcW w:w="4785" w:type="dxa"/>
          </w:tcPr>
          <w:p w:rsidR="007B7DD8" w:rsidRPr="00FC1619" w:rsidRDefault="007B7DD8" w:rsidP="00DC2ECF">
            <w:pPr>
              <w:pStyle w:val="34"/>
              <w:keepNext w:val="0"/>
              <w:tabs>
                <w:tab w:val="clear" w:pos="360"/>
              </w:tabs>
              <w:autoSpaceDE/>
              <w:autoSpaceDN/>
              <w:rPr>
                <w:b w:val="0"/>
                <w:bCs/>
                <w:sz w:val="24"/>
                <w:szCs w:val="24"/>
              </w:rPr>
            </w:pPr>
          </w:p>
        </w:tc>
      </w:tr>
      <w:tr w:rsidR="007B7DD8" w:rsidRPr="00453182" w:rsidTr="00DC2ECF">
        <w:trPr>
          <w:jc w:val="center"/>
        </w:trPr>
        <w:tc>
          <w:tcPr>
            <w:tcW w:w="4785" w:type="dxa"/>
          </w:tcPr>
          <w:p w:rsidR="007B7DD8" w:rsidRPr="00453182" w:rsidRDefault="007B7DD8" w:rsidP="00DC2ECF">
            <w:pPr>
              <w:pStyle w:val="34"/>
              <w:keepNext w:val="0"/>
              <w:tabs>
                <w:tab w:val="clear" w:pos="360"/>
              </w:tabs>
              <w:autoSpaceDE/>
              <w:autoSpaceDN/>
              <w:rPr>
                <w:b w:val="0"/>
                <w:bCs/>
                <w:sz w:val="24"/>
                <w:szCs w:val="24"/>
              </w:rPr>
            </w:pPr>
          </w:p>
          <w:p w:rsidR="007B7DD8" w:rsidRPr="00453182" w:rsidRDefault="007B7DD8" w:rsidP="00DC2ECF">
            <w:pPr>
              <w:pStyle w:val="34"/>
              <w:keepNext w:val="0"/>
              <w:tabs>
                <w:tab w:val="clear" w:pos="360"/>
              </w:tabs>
              <w:autoSpaceDE/>
              <w:autoSpaceDN/>
              <w:rPr>
                <w:b w:val="0"/>
                <w:bCs/>
              </w:rPr>
            </w:pPr>
            <w:r w:rsidRPr="00453182">
              <w:rPr>
                <w:b w:val="0"/>
                <w:bCs/>
              </w:rPr>
              <w:t>_______________________ /Должность/</w:t>
            </w:r>
          </w:p>
          <w:p w:rsidR="007B7DD8" w:rsidRPr="00453182" w:rsidRDefault="007B7DD8" w:rsidP="00DC2ECF">
            <w:pPr>
              <w:pStyle w:val="34"/>
              <w:keepNext w:val="0"/>
              <w:tabs>
                <w:tab w:val="clear" w:pos="360"/>
              </w:tabs>
              <w:autoSpaceDE/>
              <w:autoSpaceDN/>
              <w:rPr>
                <w:b w:val="0"/>
                <w:bCs/>
              </w:rPr>
            </w:pPr>
            <w:r w:rsidRPr="00453182">
              <w:rPr>
                <w:b w:val="0"/>
                <w:bCs/>
              </w:rPr>
              <w:t>_______________________ /Фамилия ИО/</w:t>
            </w:r>
          </w:p>
          <w:p w:rsidR="007B7DD8" w:rsidRPr="00453182" w:rsidRDefault="007B7DD8" w:rsidP="00DC2ECF">
            <w:pPr>
              <w:pStyle w:val="34"/>
              <w:keepNext w:val="0"/>
              <w:tabs>
                <w:tab w:val="clear" w:pos="360"/>
              </w:tabs>
              <w:autoSpaceDE/>
              <w:autoSpaceDN/>
              <w:rPr>
                <w:b w:val="0"/>
                <w:bCs/>
              </w:rPr>
            </w:pPr>
            <w:r w:rsidRPr="00453182">
              <w:rPr>
                <w:b w:val="0"/>
                <w:bCs/>
              </w:rPr>
              <w:t xml:space="preserve">                         /Подпись/</w:t>
            </w:r>
          </w:p>
          <w:p w:rsidR="007B7DD8" w:rsidRPr="00453182" w:rsidRDefault="007B7DD8" w:rsidP="00DC2ECF">
            <w:pPr>
              <w:pStyle w:val="34"/>
              <w:keepNext w:val="0"/>
              <w:tabs>
                <w:tab w:val="clear" w:pos="360"/>
              </w:tabs>
              <w:autoSpaceDE/>
              <w:autoSpaceDN/>
              <w:rPr>
                <w:b w:val="0"/>
                <w:bCs/>
              </w:rPr>
            </w:pPr>
            <w:r w:rsidRPr="00453182">
              <w:rPr>
                <w:b w:val="0"/>
                <w:bCs/>
              </w:rPr>
              <w:t>М.П.</w:t>
            </w:r>
          </w:p>
        </w:tc>
        <w:tc>
          <w:tcPr>
            <w:tcW w:w="4785" w:type="dxa"/>
          </w:tcPr>
          <w:p w:rsidR="007B7DD8" w:rsidRPr="00453182" w:rsidRDefault="007B7DD8" w:rsidP="00DC2ECF">
            <w:pPr>
              <w:pStyle w:val="34"/>
              <w:keepNext w:val="0"/>
              <w:tabs>
                <w:tab w:val="clear" w:pos="360"/>
              </w:tabs>
              <w:autoSpaceDE/>
              <w:autoSpaceDN/>
              <w:rPr>
                <w:b w:val="0"/>
                <w:bCs/>
              </w:rPr>
            </w:pPr>
          </w:p>
        </w:tc>
      </w:tr>
    </w:tbl>
    <w:p w:rsidR="007B7DD8" w:rsidRDefault="007B7DD8" w:rsidP="007B7DD8">
      <w:pPr>
        <w:pStyle w:val="FR1"/>
        <w:pBdr>
          <w:bottom w:val="double" w:sz="6" w:space="1" w:color="auto"/>
        </w:pBdr>
        <w:suppressAutoHyphens/>
        <w:spacing w:before="120"/>
        <w:ind w:left="0"/>
        <w:jc w:val="left"/>
        <w:rPr>
          <w:rFonts w:ascii="Times New Roman" w:hAnsi="Times New Roman"/>
          <w:sz w:val="24"/>
        </w:rPr>
      </w:pPr>
    </w:p>
    <w:p w:rsidR="007B7DD8" w:rsidRPr="00F334BE" w:rsidRDefault="007B7DD8" w:rsidP="007B7DD8">
      <w:pPr>
        <w:pStyle w:val="FR1"/>
        <w:pBdr>
          <w:bottom w:val="double" w:sz="6" w:space="1" w:color="auto"/>
        </w:pBdr>
        <w:suppressAutoHyphens/>
        <w:spacing w:before="120"/>
        <w:ind w:left="0"/>
        <w:jc w:val="left"/>
        <w:rPr>
          <w:rFonts w:ascii="Times New Roman" w:hAnsi="Times New Roman"/>
          <w:sz w:val="24"/>
        </w:rPr>
      </w:pPr>
    </w:p>
    <w:p w:rsidR="007B7DD8" w:rsidRDefault="007B7DD8" w:rsidP="007B7DD8"/>
    <w:p w:rsidR="007B7DD8" w:rsidRPr="00F334BE" w:rsidRDefault="007B7DD8" w:rsidP="007B7DD8">
      <w:r>
        <w:rPr>
          <w:b/>
          <w:bCs/>
        </w:rPr>
        <w:t xml:space="preserve">ТИПОВУЮ ФОРМУ </w:t>
      </w:r>
      <w:r w:rsidR="00D26486">
        <w:rPr>
          <w:b/>
          <w:bCs/>
        </w:rPr>
        <w:t>ПРЕДОСТАВЛЕНИЯ ИНФОРМАЦИИ АГЕНТОМ</w:t>
      </w:r>
      <w:r>
        <w:rPr>
          <w:b/>
          <w:bCs/>
        </w:rPr>
        <w:t xml:space="preserve"> </w:t>
      </w:r>
      <w:r w:rsidRPr="00EF0E92">
        <w:rPr>
          <w:b/>
          <w:bCs/>
        </w:rPr>
        <w:t>УТВЕРЖДАЕМ:</w:t>
      </w:r>
    </w:p>
    <w:p w:rsidR="007B7DD8" w:rsidRDefault="007B7DD8" w:rsidP="002218AE">
      <w:pPr>
        <w:ind w:firstLine="720"/>
        <w:jc w:val="center"/>
        <w:outlineLvl w:val="0"/>
        <w:rPr>
          <w:b/>
          <w:sz w:val="26"/>
          <w:szCs w:val="26"/>
        </w:rPr>
      </w:pPr>
      <w:r>
        <w:rPr>
          <w:b/>
          <w:sz w:val="26"/>
          <w:szCs w:val="26"/>
        </w:rPr>
        <w:t>Подписи С</w:t>
      </w:r>
      <w:r w:rsidRPr="00EF5FF7">
        <w:rPr>
          <w:b/>
          <w:sz w:val="26"/>
          <w:szCs w:val="26"/>
        </w:rPr>
        <w:t>торон</w:t>
      </w:r>
      <w:r>
        <w:rPr>
          <w:b/>
          <w:sz w:val="26"/>
          <w:szCs w:val="26"/>
        </w:rPr>
        <w:t>:</w:t>
      </w:r>
    </w:p>
    <w:tbl>
      <w:tblPr>
        <w:tblW w:w="9606" w:type="dxa"/>
        <w:tblInd w:w="2235" w:type="dxa"/>
        <w:tblLook w:val="01E0" w:firstRow="1" w:lastRow="1" w:firstColumn="1" w:lastColumn="1" w:noHBand="0" w:noVBand="0"/>
      </w:tblPr>
      <w:tblGrid>
        <w:gridCol w:w="5070"/>
        <w:gridCol w:w="4536"/>
      </w:tblGrid>
      <w:tr w:rsidR="007B7DD8" w:rsidRPr="00CC3F70" w:rsidTr="002218AE">
        <w:trPr>
          <w:trHeight w:val="2620"/>
        </w:trPr>
        <w:tc>
          <w:tcPr>
            <w:tcW w:w="5070" w:type="dxa"/>
          </w:tcPr>
          <w:p w:rsidR="007B7DD8" w:rsidRPr="00CC3F70" w:rsidRDefault="007B7DD8" w:rsidP="00DC2ECF">
            <w:pPr>
              <w:spacing w:before="120"/>
              <w:rPr>
                <w:b/>
                <w:bCs/>
                <w:i/>
                <w:iCs/>
                <w:sz w:val="26"/>
                <w:szCs w:val="26"/>
              </w:rPr>
            </w:pPr>
            <w:r w:rsidRPr="00CC3F70">
              <w:rPr>
                <w:b/>
                <w:bCs/>
                <w:i/>
                <w:iCs/>
                <w:sz w:val="26"/>
                <w:szCs w:val="26"/>
              </w:rPr>
              <w:t>От имени Принципала:</w:t>
            </w:r>
          </w:p>
          <w:p w:rsidR="007B7DD8" w:rsidRPr="00E23AE1" w:rsidRDefault="007B7DD8" w:rsidP="00DC2ECF">
            <w:pPr>
              <w:rPr>
                <w:i/>
                <w:color w:val="0070C0"/>
                <w:sz w:val="26"/>
                <w:szCs w:val="26"/>
              </w:rPr>
            </w:pPr>
            <w:r w:rsidRPr="00E23AE1">
              <w:rPr>
                <w:i/>
                <w:color w:val="0070C0"/>
                <w:sz w:val="26"/>
                <w:szCs w:val="26"/>
              </w:rPr>
              <w:t>Должность</w:t>
            </w:r>
          </w:p>
          <w:p w:rsidR="007B7DD8" w:rsidRPr="00CC3F70" w:rsidRDefault="007B7DD8" w:rsidP="00DC2ECF">
            <w:pPr>
              <w:rPr>
                <w:i/>
                <w:sz w:val="26"/>
                <w:szCs w:val="26"/>
              </w:rPr>
            </w:pPr>
          </w:p>
          <w:p w:rsidR="007B7DD8" w:rsidRDefault="007B7DD8" w:rsidP="00DC2ECF">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7B7DD8" w:rsidRPr="00CC3F70" w:rsidRDefault="007B7DD8" w:rsidP="00DC2ECF">
            <w:pPr>
              <w:rPr>
                <w:i/>
                <w:sz w:val="26"/>
                <w:szCs w:val="26"/>
              </w:rPr>
            </w:pPr>
            <w:r w:rsidRPr="00CC3F70">
              <w:rPr>
                <w:i/>
                <w:sz w:val="26"/>
                <w:szCs w:val="26"/>
              </w:rPr>
              <w:t>М.П.</w:t>
            </w:r>
          </w:p>
          <w:p w:rsidR="007B7DD8" w:rsidRPr="00CC3F70" w:rsidRDefault="007B7DD8" w:rsidP="00DC2ECF">
            <w:pPr>
              <w:spacing w:before="120"/>
              <w:rPr>
                <w:bCs/>
                <w:i/>
                <w:iCs/>
                <w:sz w:val="26"/>
                <w:szCs w:val="26"/>
              </w:rPr>
            </w:pPr>
            <w:r w:rsidRPr="00CC3F70">
              <w:rPr>
                <w:i/>
                <w:sz w:val="26"/>
                <w:szCs w:val="26"/>
              </w:rPr>
              <w:t>«_____» ___________________201_ г.</w:t>
            </w:r>
          </w:p>
        </w:tc>
        <w:tc>
          <w:tcPr>
            <w:tcW w:w="4536" w:type="dxa"/>
          </w:tcPr>
          <w:p w:rsidR="007B7DD8" w:rsidRPr="00CC3F70" w:rsidRDefault="007B7DD8" w:rsidP="00DC2ECF">
            <w:pPr>
              <w:spacing w:before="120"/>
              <w:rPr>
                <w:b/>
                <w:i/>
                <w:iCs/>
                <w:sz w:val="26"/>
                <w:szCs w:val="26"/>
              </w:rPr>
            </w:pPr>
            <w:r w:rsidRPr="00CC3F70">
              <w:rPr>
                <w:b/>
                <w:i/>
                <w:iCs/>
                <w:sz w:val="26"/>
                <w:szCs w:val="26"/>
              </w:rPr>
              <w:t>От имени Агента:</w:t>
            </w:r>
          </w:p>
          <w:p w:rsidR="007B7DD8" w:rsidRPr="00E23AE1" w:rsidRDefault="007B7DD8" w:rsidP="00DC2ECF">
            <w:pPr>
              <w:jc w:val="both"/>
              <w:rPr>
                <w:i/>
                <w:color w:val="0070C0"/>
                <w:sz w:val="26"/>
                <w:szCs w:val="26"/>
              </w:rPr>
            </w:pPr>
            <w:r w:rsidRPr="00E23AE1">
              <w:rPr>
                <w:i/>
                <w:color w:val="0070C0"/>
                <w:sz w:val="26"/>
                <w:szCs w:val="26"/>
              </w:rPr>
              <w:t>Должность</w:t>
            </w:r>
          </w:p>
          <w:p w:rsidR="007B7DD8" w:rsidRPr="00CC3F70" w:rsidRDefault="007B7DD8" w:rsidP="00DC2ECF">
            <w:pPr>
              <w:jc w:val="both"/>
              <w:rPr>
                <w:i/>
                <w:sz w:val="26"/>
                <w:szCs w:val="26"/>
              </w:rPr>
            </w:pPr>
          </w:p>
          <w:p w:rsidR="007B7DD8" w:rsidRDefault="007B7DD8" w:rsidP="00DC2ECF">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7B7DD8" w:rsidRPr="00CC3F70" w:rsidRDefault="007B7DD8" w:rsidP="00DC2ECF">
            <w:pPr>
              <w:jc w:val="both"/>
              <w:rPr>
                <w:i/>
                <w:sz w:val="26"/>
                <w:szCs w:val="26"/>
              </w:rPr>
            </w:pPr>
            <w:r w:rsidRPr="00CC3F70">
              <w:rPr>
                <w:i/>
                <w:sz w:val="26"/>
                <w:szCs w:val="26"/>
              </w:rPr>
              <w:t>М.П.</w:t>
            </w:r>
          </w:p>
          <w:p w:rsidR="007B7DD8" w:rsidRPr="00CC3F70" w:rsidRDefault="007B7DD8" w:rsidP="00DC2ECF">
            <w:pPr>
              <w:spacing w:before="120"/>
              <w:jc w:val="both"/>
              <w:rPr>
                <w:bCs/>
                <w:i/>
                <w:iCs/>
                <w:sz w:val="26"/>
                <w:szCs w:val="26"/>
              </w:rPr>
            </w:pPr>
            <w:r w:rsidRPr="00CC3F70">
              <w:rPr>
                <w:i/>
                <w:sz w:val="26"/>
                <w:szCs w:val="26"/>
              </w:rPr>
              <w:t>«_____» __________________201_ г.</w:t>
            </w:r>
          </w:p>
        </w:tc>
      </w:tr>
    </w:tbl>
    <w:p w:rsidR="003D41C7" w:rsidDel="002C510D" w:rsidRDefault="003D41C7" w:rsidP="00931D18">
      <w:pPr>
        <w:rPr>
          <w:del w:id="49" w:author="Сеськина Елена Петровна" w:date="2017-02-16T12:09:00Z"/>
          <w:b/>
          <w:sz w:val="22"/>
          <w:szCs w:val="22"/>
        </w:rPr>
      </w:pPr>
    </w:p>
    <w:p w:rsidR="003D41C7" w:rsidRPr="00931D18" w:rsidRDefault="003D41C7" w:rsidP="003D41C7">
      <w:pPr>
        <w:spacing w:after="120"/>
        <w:jc w:val="right"/>
      </w:pPr>
      <w:del w:id="50" w:author="Сеськина Елена Петровна" w:date="2017-02-16T12:09:00Z">
        <w:r w:rsidDel="002C510D">
          <w:rPr>
            <w:b/>
            <w:sz w:val="22"/>
            <w:szCs w:val="22"/>
          </w:rPr>
          <w:br w:type="page"/>
        </w:r>
      </w:del>
      <w:bookmarkStart w:id="51" w:name="_GoBack"/>
      <w:bookmarkEnd w:id="51"/>
      <w:r>
        <w:t xml:space="preserve">Приложение № </w:t>
      </w:r>
      <w:r w:rsidR="00306349">
        <w:t>9</w:t>
      </w:r>
    </w:p>
    <w:p w:rsidR="003D41C7" w:rsidRPr="00903E49" w:rsidRDefault="003D41C7" w:rsidP="003D41C7">
      <w:pPr>
        <w:jc w:val="right"/>
        <w:rPr>
          <w:bCs/>
        </w:rPr>
      </w:pPr>
      <w:r w:rsidRPr="00903E49">
        <w:rPr>
          <w:bCs/>
        </w:rPr>
        <w:t>к Агентскому договору</w:t>
      </w:r>
    </w:p>
    <w:p w:rsidR="003D41C7" w:rsidRPr="00903E49" w:rsidRDefault="003D41C7" w:rsidP="003D41C7">
      <w:pPr>
        <w:jc w:val="right"/>
        <w:rPr>
          <w:bCs/>
        </w:rPr>
      </w:pPr>
      <w:r w:rsidRPr="00903E49">
        <w:rPr>
          <w:bCs/>
        </w:rPr>
        <w:t>№ __________________</w:t>
      </w:r>
    </w:p>
    <w:p w:rsidR="003D41C7" w:rsidRDefault="003D41C7" w:rsidP="003D41C7">
      <w:pPr>
        <w:jc w:val="right"/>
        <w:rPr>
          <w:bCs/>
        </w:rPr>
      </w:pPr>
      <w:r w:rsidRPr="00903E49">
        <w:rPr>
          <w:bCs/>
        </w:rPr>
        <w:t>от __________ 20__ г.</w:t>
      </w:r>
    </w:p>
    <w:p w:rsidR="003D41C7" w:rsidRDefault="00B06F8E" w:rsidP="003D41C7">
      <w:pPr>
        <w:jc w:val="center"/>
        <w:rPr>
          <w:b/>
        </w:rPr>
      </w:pPr>
      <w:r>
        <w:rPr>
          <w:b/>
        </w:rPr>
        <w:t>План Продаж (</w:t>
      </w:r>
      <w:r w:rsidR="003D41C7">
        <w:rPr>
          <w:b/>
        </w:rPr>
        <w:t xml:space="preserve">Форма Плановых показателей по </w:t>
      </w:r>
      <w:r>
        <w:rPr>
          <w:b/>
        </w:rPr>
        <w:t>Н</w:t>
      </w:r>
      <w:r w:rsidR="003D41C7">
        <w:rPr>
          <w:b/>
        </w:rPr>
        <w:t>ачисленному доходу</w:t>
      </w:r>
      <w:r w:rsidR="00C11622">
        <w:rPr>
          <w:b/>
        </w:rPr>
        <w:t>, руб. без НДС</w:t>
      </w:r>
      <w:r>
        <w:rPr>
          <w:b/>
        </w:rPr>
        <w:t>)</w:t>
      </w:r>
    </w:p>
    <w:tbl>
      <w:tblPr>
        <w:tblpPr w:leftFromText="180" w:rightFromText="180" w:vertAnchor="text" w:tblpX="-34" w:tblpY="1"/>
        <w:tblOverlap w:val="never"/>
        <w:tblW w:w="14283" w:type="dxa"/>
        <w:tblLook w:val="04A0" w:firstRow="1" w:lastRow="0" w:firstColumn="1" w:lastColumn="0" w:noHBand="0" w:noVBand="1"/>
      </w:tblPr>
      <w:tblGrid>
        <w:gridCol w:w="2376"/>
        <w:gridCol w:w="993"/>
        <w:gridCol w:w="992"/>
        <w:gridCol w:w="964"/>
        <w:gridCol w:w="980"/>
        <w:gridCol w:w="960"/>
        <w:gridCol w:w="1065"/>
        <w:gridCol w:w="992"/>
        <w:gridCol w:w="992"/>
        <w:gridCol w:w="993"/>
        <w:gridCol w:w="992"/>
        <w:gridCol w:w="992"/>
        <w:gridCol w:w="992"/>
      </w:tblGrid>
      <w:tr w:rsidR="00E6165A" w:rsidTr="000168C9">
        <w:trPr>
          <w:trHeight w:val="300"/>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Наименование услуги</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64"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11622" w:rsidRDefault="00C11622">
            <w:pPr>
              <w:jc w:val="right"/>
              <w:rPr>
                <w:rFonts w:ascii="Calibri" w:hAnsi="Calibri" w:cs="Calibri"/>
                <w:color w:val="000000"/>
                <w:sz w:val="22"/>
                <w:szCs w:val="22"/>
              </w:rPr>
            </w:pPr>
          </w:p>
        </w:tc>
      </w:tr>
      <w:tr w:rsidR="00E6165A" w:rsidTr="000168C9">
        <w:trPr>
          <w:trHeight w:val="300"/>
        </w:trPr>
        <w:tc>
          <w:tcPr>
            <w:tcW w:w="2376" w:type="dxa"/>
            <w:tcBorders>
              <w:top w:val="nil"/>
              <w:left w:val="single" w:sz="4" w:space="0" w:color="auto"/>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64"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r>
      <w:tr w:rsidR="00E6165A" w:rsidTr="000168C9">
        <w:trPr>
          <w:trHeight w:val="300"/>
        </w:trPr>
        <w:tc>
          <w:tcPr>
            <w:tcW w:w="2376" w:type="dxa"/>
            <w:tcBorders>
              <w:top w:val="nil"/>
              <w:left w:val="single" w:sz="4" w:space="0" w:color="auto"/>
              <w:bottom w:val="single" w:sz="4" w:space="0" w:color="auto"/>
              <w:right w:val="single" w:sz="4" w:space="0" w:color="auto"/>
            </w:tcBorders>
            <w:shd w:val="clear" w:color="auto" w:fill="auto"/>
            <w:noWrap/>
          </w:tcPr>
          <w:p w:rsidR="00E6165A" w:rsidRDefault="00E6165A">
            <w:pPr>
              <w:rPr>
                <w:sz w:val="20"/>
                <w:szCs w:val="20"/>
              </w:rPr>
            </w:pPr>
            <w:r w:rsidRPr="00D902C0">
              <w:rPr>
                <w:sz w:val="20"/>
                <w:szCs w:val="20"/>
              </w:rPr>
              <w:t>Услуги частных виртуальных сетей (VPN)</w:t>
            </w:r>
          </w:p>
          <w:p w:rsidR="005C64EB" w:rsidRDefault="005C64EB">
            <w:pPr>
              <w:rPr>
                <w:rFonts w:ascii="Calibri" w:hAnsi="Calibri" w:cs="Calibri"/>
                <w:color w:val="000000"/>
                <w:sz w:val="22"/>
                <w:szCs w:val="22"/>
              </w:rPr>
            </w:pPr>
          </w:p>
        </w:tc>
        <w:tc>
          <w:tcPr>
            <w:tcW w:w="993"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64"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E6165A" w:rsidRDefault="00E6165A">
            <w:pPr>
              <w:rPr>
                <w:rFonts w:ascii="Calibri" w:hAnsi="Calibri" w:cs="Calibri"/>
                <w:color w:val="000000"/>
                <w:sz w:val="22"/>
                <w:szCs w:val="22"/>
              </w:rPr>
            </w:pPr>
            <w:r>
              <w:rPr>
                <w:rFonts w:ascii="Calibri" w:hAnsi="Calibri" w:cs="Calibri"/>
                <w:color w:val="000000"/>
                <w:sz w:val="22"/>
                <w:szCs w:val="22"/>
              </w:rPr>
              <w:t> </w:t>
            </w:r>
          </w:p>
        </w:tc>
      </w:tr>
      <w:tr w:rsidR="00E6165A" w:rsidTr="000168C9">
        <w:trPr>
          <w:trHeight w:val="300"/>
        </w:trPr>
        <w:tc>
          <w:tcPr>
            <w:tcW w:w="2376" w:type="dxa"/>
            <w:tcBorders>
              <w:top w:val="nil"/>
              <w:left w:val="single" w:sz="4" w:space="0" w:color="auto"/>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64"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C11622" w:rsidRDefault="00C11622">
            <w:pPr>
              <w:rPr>
                <w:rFonts w:ascii="Calibri" w:hAnsi="Calibri" w:cs="Calibri"/>
                <w:color w:val="000000"/>
                <w:sz w:val="22"/>
                <w:szCs w:val="22"/>
              </w:rPr>
            </w:pPr>
            <w:r>
              <w:rPr>
                <w:rFonts w:ascii="Calibri" w:hAnsi="Calibri" w:cs="Calibri"/>
                <w:color w:val="000000"/>
                <w:sz w:val="22"/>
                <w:szCs w:val="22"/>
              </w:rPr>
              <w:t> </w:t>
            </w:r>
          </w:p>
        </w:tc>
      </w:tr>
    </w:tbl>
    <w:p w:rsidR="00E6165A" w:rsidRPr="00FC1619" w:rsidRDefault="00E6165A" w:rsidP="003D41C7">
      <w:pPr>
        <w:jc w:val="both"/>
        <w:rPr>
          <w:b/>
          <w:i/>
          <w:color w:val="0000FF"/>
          <w:sz w:val="22"/>
          <w:szCs w:val="22"/>
        </w:rPr>
      </w:pPr>
    </w:p>
    <w:tbl>
      <w:tblPr>
        <w:tblW w:w="9570" w:type="dxa"/>
        <w:jc w:val="center"/>
        <w:tblLook w:val="01E0" w:firstRow="1" w:lastRow="1" w:firstColumn="1" w:lastColumn="1" w:noHBand="0" w:noVBand="0"/>
      </w:tblPr>
      <w:tblGrid>
        <w:gridCol w:w="4785"/>
        <w:gridCol w:w="4785"/>
      </w:tblGrid>
      <w:tr w:rsidR="003D41C7" w:rsidRPr="00FC1619" w:rsidTr="004226E9">
        <w:trPr>
          <w:jc w:val="center"/>
        </w:trPr>
        <w:tc>
          <w:tcPr>
            <w:tcW w:w="4785" w:type="dxa"/>
          </w:tcPr>
          <w:p w:rsidR="003D41C7" w:rsidRPr="00FC1619" w:rsidRDefault="003D41C7" w:rsidP="004226E9">
            <w:pPr>
              <w:pStyle w:val="34"/>
              <w:keepNext w:val="0"/>
              <w:tabs>
                <w:tab w:val="clear" w:pos="360"/>
              </w:tabs>
              <w:autoSpaceDE/>
              <w:autoSpaceDN/>
              <w:rPr>
                <w:b w:val="0"/>
                <w:bCs/>
                <w:sz w:val="24"/>
                <w:szCs w:val="24"/>
              </w:rPr>
            </w:pPr>
          </w:p>
          <w:p w:rsidR="003D41C7" w:rsidRPr="00FC1619" w:rsidRDefault="003D41C7" w:rsidP="004226E9">
            <w:pPr>
              <w:pStyle w:val="34"/>
              <w:keepNext w:val="0"/>
              <w:tabs>
                <w:tab w:val="clear" w:pos="360"/>
              </w:tabs>
              <w:autoSpaceDE/>
              <w:autoSpaceDN/>
              <w:rPr>
                <w:b w:val="0"/>
                <w:bCs/>
                <w:sz w:val="24"/>
                <w:szCs w:val="24"/>
              </w:rPr>
            </w:pPr>
            <w:r w:rsidRPr="00FC1619">
              <w:rPr>
                <w:b w:val="0"/>
                <w:bCs/>
                <w:sz w:val="24"/>
                <w:szCs w:val="24"/>
              </w:rPr>
              <w:t>От Агента:</w:t>
            </w:r>
          </w:p>
        </w:tc>
        <w:tc>
          <w:tcPr>
            <w:tcW w:w="4785" w:type="dxa"/>
          </w:tcPr>
          <w:p w:rsidR="003D41C7" w:rsidRPr="00FC1619" w:rsidRDefault="003D41C7" w:rsidP="004226E9">
            <w:pPr>
              <w:pStyle w:val="34"/>
              <w:keepNext w:val="0"/>
              <w:tabs>
                <w:tab w:val="clear" w:pos="360"/>
              </w:tabs>
              <w:autoSpaceDE/>
              <w:autoSpaceDN/>
              <w:rPr>
                <w:b w:val="0"/>
                <w:bCs/>
                <w:sz w:val="24"/>
                <w:szCs w:val="24"/>
              </w:rPr>
            </w:pPr>
          </w:p>
        </w:tc>
      </w:tr>
      <w:tr w:rsidR="003D41C7" w:rsidRPr="00453182" w:rsidTr="004226E9">
        <w:trPr>
          <w:jc w:val="center"/>
        </w:trPr>
        <w:tc>
          <w:tcPr>
            <w:tcW w:w="4785" w:type="dxa"/>
          </w:tcPr>
          <w:p w:rsidR="003D41C7" w:rsidRPr="00453182" w:rsidRDefault="003D41C7" w:rsidP="004226E9">
            <w:pPr>
              <w:pStyle w:val="34"/>
              <w:keepNext w:val="0"/>
              <w:tabs>
                <w:tab w:val="clear" w:pos="360"/>
              </w:tabs>
              <w:autoSpaceDE/>
              <w:autoSpaceDN/>
              <w:rPr>
                <w:b w:val="0"/>
                <w:bCs/>
                <w:sz w:val="24"/>
                <w:szCs w:val="24"/>
              </w:rPr>
            </w:pPr>
          </w:p>
          <w:p w:rsidR="003D41C7" w:rsidRPr="00453182" w:rsidRDefault="003D41C7" w:rsidP="004226E9">
            <w:pPr>
              <w:pStyle w:val="34"/>
              <w:keepNext w:val="0"/>
              <w:tabs>
                <w:tab w:val="clear" w:pos="360"/>
              </w:tabs>
              <w:autoSpaceDE/>
              <w:autoSpaceDN/>
              <w:rPr>
                <w:b w:val="0"/>
                <w:bCs/>
              </w:rPr>
            </w:pPr>
            <w:r w:rsidRPr="00453182">
              <w:rPr>
                <w:b w:val="0"/>
                <w:bCs/>
              </w:rPr>
              <w:t>_______________________ /Должность/</w:t>
            </w:r>
          </w:p>
          <w:p w:rsidR="003D41C7" w:rsidRPr="00453182" w:rsidRDefault="003D41C7" w:rsidP="004226E9">
            <w:pPr>
              <w:pStyle w:val="34"/>
              <w:keepNext w:val="0"/>
              <w:tabs>
                <w:tab w:val="clear" w:pos="360"/>
              </w:tabs>
              <w:autoSpaceDE/>
              <w:autoSpaceDN/>
              <w:rPr>
                <w:b w:val="0"/>
                <w:bCs/>
              </w:rPr>
            </w:pPr>
            <w:r w:rsidRPr="00453182">
              <w:rPr>
                <w:b w:val="0"/>
                <w:bCs/>
              </w:rPr>
              <w:t>_______________________ /Фамилия ИО/</w:t>
            </w:r>
          </w:p>
          <w:p w:rsidR="003D41C7" w:rsidRPr="00453182" w:rsidRDefault="003D41C7" w:rsidP="004226E9">
            <w:pPr>
              <w:pStyle w:val="34"/>
              <w:keepNext w:val="0"/>
              <w:tabs>
                <w:tab w:val="clear" w:pos="360"/>
              </w:tabs>
              <w:autoSpaceDE/>
              <w:autoSpaceDN/>
              <w:rPr>
                <w:b w:val="0"/>
                <w:bCs/>
              </w:rPr>
            </w:pPr>
            <w:r w:rsidRPr="00453182">
              <w:rPr>
                <w:b w:val="0"/>
                <w:bCs/>
              </w:rPr>
              <w:t xml:space="preserve">                         /Подпись/</w:t>
            </w:r>
          </w:p>
          <w:p w:rsidR="003D41C7" w:rsidRPr="00453182" w:rsidRDefault="003D41C7" w:rsidP="004226E9">
            <w:pPr>
              <w:pStyle w:val="34"/>
              <w:keepNext w:val="0"/>
              <w:tabs>
                <w:tab w:val="clear" w:pos="360"/>
              </w:tabs>
              <w:autoSpaceDE/>
              <w:autoSpaceDN/>
              <w:rPr>
                <w:b w:val="0"/>
                <w:bCs/>
              </w:rPr>
            </w:pPr>
            <w:r w:rsidRPr="00453182">
              <w:rPr>
                <w:b w:val="0"/>
                <w:bCs/>
              </w:rPr>
              <w:t>М.П.</w:t>
            </w:r>
          </w:p>
        </w:tc>
        <w:tc>
          <w:tcPr>
            <w:tcW w:w="4785" w:type="dxa"/>
          </w:tcPr>
          <w:p w:rsidR="003D41C7" w:rsidRPr="00453182" w:rsidRDefault="003D41C7" w:rsidP="004226E9">
            <w:pPr>
              <w:pStyle w:val="34"/>
              <w:keepNext w:val="0"/>
              <w:tabs>
                <w:tab w:val="clear" w:pos="360"/>
              </w:tabs>
              <w:autoSpaceDE/>
              <w:autoSpaceDN/>
              <w:rPr>
                <w:b w:val="0"/>
                <w:bCs/>
              </w:rPr>
            </w:pPr>
          </w:p>
        </w:tc>
      </w:tr>
    </w:tbl>
    <w:p w:rsidR="003D41C7" w:rsidRDefault="003D41C7" w:rsidP="003D41C7"/>
    <w:p w:rsidR="003D41C7" w:rsidRDefault="003D41C7" w:rsidP="003D41C7">
      <w:pPr>
        <w:rPr>
          <w:b/>
          <w:bCs/>
        </w:rPr>
      </w:pPr>
      <w:r>
        <w:rPr>
          <w:b/>
          <w:bCs/>
        </w:rPr>
        <w:t xml:space="preserve">ТИПОВУЮ ФОРМУ ПРЕДОСТАВЛЕНИЯ ИНФОРМАЦИИ АГЕНТОМ </w:t>
      </w:r>
      <w:r w:rsidRPr="00EF0E92">
        <w:rPr>
          <w:b/>
          <w:bCs/>
        </w:rPr>
        <w:t>УТВЕРЖДАЕМ:</w:t>
      </w:r>
    </w:p>
    <w:p w:rsidR="000F28E1" w:rsidRPr="00F334BE" w:rsidRDefault="000F28E1" w:rsidP="003D41C7"/>
    <w:p w:rsidR="003D41C7" w:rsidRDefault="003D41C7" w:rsidP="009F6115">
      <w:pPr>
        <w:ind w:firstLine="720"/>
        <w:jc w:val="center"/>
        <w:outlineLvl w:val="0"/>
        <w:rPr>
          <w:b/>
          <w:sz w:val="26"/>
          <w:szCs w:val="26"/>
        </w:rPr>
      </w:pPr>
      <w:r>
        <w:rPr>
          <w:b/>
          <w:sz w:val="26"/>
          <w:szCs w:val="26"/>
        </w:rPr>
        <w:t>Подписи С</w:t>
      </w:r>
      <w:r w:rsidRPr="00EF5FF7">
        <w:rPr>
          <w:b/>
          <w:sz w:val="26"/>
          <w:szCs w:val="26"/>
        </w:rPr>
        <w:t>торон</w:t>
      </w:r>
      <w:r>
        <w:rPr>
          <w:b/>
          <w:sz w:val="26"/>
          <w:szCs w:val="26"/>
        </w:rPr>
        <w:t>:</w:t>
      </w:r>
    </w:p>
    <w:tbl>
      <w:tblPr>
        <w:tblW w:w="9816" w:type="dxa"/>
        <w:tblInd w:w="2093" w:type="dxa"/>
        <w:tblLook w:val="01E0" w:firstRow="1" w:lastRow="1" w:firstColumn="1" w:lastColumn="1" w:noHBand="0" w:noVBand="0"/>
      </w:tblPr>
      <w:tblGrid>
        <w:gridCol w:w="5181"/>
        <w:gridCol w:w="4635"/>
      </w:tblGrid>
      <w:tr w:rsidR="003D41C7" w:rsidRPr="00CC3F70" w:rsidTr="009F6115">
        <w:trPr>
          <w:trHeight w:val="2319"/>
        </w:trPr>
        <w:tc>
          <w:tcPr>
            <w:tcW w:w="5181" w:type="dxa"/>
          </w:tcPr>
          <w:p w:rsidR="003D41C7" w:rsidRPr="00CC3F70" w:rsidRDefault="003D41C7" w:rsidP="004226E9">
            <w:pPr>
              <w:spacing w:before="120"/>
              <w:rPr>
                <w:b/>
                <w:bCs/>
                <w:i/>
                <w:iCs/>
                <w:sz w:val="26"/>
                <w:szCs w:val="26"/>
              </w:rPr>
            </w:pPr>
            <w:r w:rsidRPr="00CC3F70">
              <w:rPr>
                <w:b/>
                <w:bCs/>
                <w:i/>
                <w:iCs/>
                <w:sz w:val="26"/>
                <w:szCs w:val="26"/>
              </w:rPr>
              <w:t>От имени Принципала:</w:t>
            </w:r>
          </w:p>
          <w:p w:rsidR="003D41C7" w:rsidRPr="00E23AE1" w:rsidRDefault="003D41C7" w:rsidP="004226E9">
            <w:pPr>
              <w:rPr>
                <w:i/>
                <w:color w:val="0070C0"/>
                <w:sz w:val="26"/>
                <w:szCs w:val="26"/>
              </w:rPr>
            </w:pPr>
            <w:r w:rsidRPr="00E23AE1">
              <w:rPr>
                <w:i/>
                <w:color w:val="0070C0"/>
                <w:sz w:val="26"/>
                <w:szCs w:val="26"/>
              </w:rPr>
              <w:t>Должность</w:t>
            </w:r>
          </w:p>
          <w:p w:rsidR="003D41C7" w:rsidRPr="00CC3F70" w:rsidRDefault="003D41C7" w:rsidP="004226E9">
            <w:pPr>
              <w:rPr>
                <w:i/>
                <w:sz w:val="26"/>
                <w:szCs w:val="26"/>
              </w:rPr>
            </w:pPr>
          </w:p>
          <w:p w:rsidR="003D41C7" w:rsidRDefault="003D41C7" w:rsidP="004226E9">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3D41C7" w:rsidRPr="00CC3F70" w:rsidRDefault="003D41C7" w:rsidP="004226E9">
            <w:pPr>
              <w:rPr>
                <w:i/>
                <w:sz w:val="26"/>
                <w:szCs w:val="26"/>
              </w:rPr>
            </w:pPr>
            <w:r w:rsidRPr="00CC3F70">
              <w:rPr>
                <w:i/>
                <w:sz w:val="26"/>
                <w:szCs w:val="26"/>
              </w:rPr>
              <w:t>М.П.</w:t>
            </w:r>
          </w:p>
          <w:p w:rsidR="003D41C7" w:rsidRPr="00CC3F70" w:rsidRDefault="003D41C7" w:rsidP="004226E9">
            <w:pPr>
              <w:spacing w:before="120"/>
              <w:rPr>
                <w:bCs/>
                <w:i/>
                <w:iCs/>
                <w:sz w:val="26"/>
                <w:szCs w:val="26"/>
              </w:rPr>
            </w:pPr>
            <w:r w:rsidRPr="00CC3F70">
              <w:rPr>
                <w:i/>
                <w:sz w:val="26"/>
                <w:szCs w:val="26"/>
              </w:rPr>
              <w:t>«_____» ___________________201_ г.</w:t>
            </w:r>
          </w:p>
        </w:tc>
        <w:tc>
          <w:tcPr>
            <w:tcW w:w="4635" w:type="dxa"/>
          </w:tcPr>
          <w:p w:rsidR="003D41C7" w:rsidRPr="00CC3F70" w:rsidRDefault="003D41C7" w:rsidP="004226E9">
            <w:pPr>
              <w:spacing w:before="120"/>
              <w:rPr>
                <w:b/>
                <w:i/>
                <w:iCs/>
                <w:sz w:val="26"/>
                <w:szCs w:val="26"/>
              </w:rPr>
            </w:pPr>
            <w:r w:rsidRPr="00CC3F70">
              <w:rPr>
                <w:b/>
                <w:i/>
                <w:iCs/>
                <w:sz w:val="26"/>
                <w:szCs w:val="26"/>
              </w:rPr>
              <w:t>От имени Агента:</w:t>
            </w:r>
          </w:p>
          <w:p w:rsidR="003D41C7" w:rsidRPr="00E23AE1" w:rsidRDefault="003D41C7" w:rsidP="004226E9">
            <w:pPr>
              <w:jc w:val="both"/>
              <w:rPr>
                <w:i/>
                <w:color w:val="0070C0"/>
                <w:sz w:val="26"/>
                <w:szCs w:val="26"/>
              </w:rPr>
            </w:pPr>
            <w:r w:rsidRPr="00E23AE1">
              <w:rPr>
                <w:i/>
                <w:color w:val="0070C0"/>
                <w:sz w:val="26"/>
                <w:szCs w:val="26"/>
              </w:rPr>
              <w:t>Должность</w:t>
            </w:r>
          </w:p>
          <w:p w:rsidR="003D41C7" w:rsidRPr="00CC3F70" w:rsidRDefault="003D41C7" w:rsidP="004226E9">
            <w:pPr>
              <w:jc w:val="both"/>
              <w:rPr>
                <w:i/>
                <w:sz w:val="26"/>
                <w:szCs w:val="26"/>
              </w:rPr>
            </w:pPr>
          </w:p>
          <w:p w:rsidR="003D41C7" w:rsidRDefault="003D41C7" w:rsidP="004226E9">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3D41C7" w:rsidRPr="00CC3F70" w:rsidRDefault="003D41C7" w:rsidP="004226E9">
            <w:pPr>
              <w:jc w:val="both"/>
              <w:rPr>
                <w:i/>
                <w:sz w:val="26"/>
                <w:szCs w:val="26"/>
              </w:rPr>
            </w:pPr>
            <w:r w:rsidRPr="00CC3F70">
              <w:rPr>
                <w:i/>
                <w:sz w:val="26"/>
                <w:szCs w:val="26"/>
              </w:rPr>
              <w:t>М.П.</w:t>
            </w:r>
          </w:p>
          <w:p w:rsidR="003D41C7" w:rsidRPr="00CC3F70" w:rsidRDefault="003D41C7" w:rsidP="004226E9">
            <w:pPr>
              <w:spacing w:before="120"/>
              <w:jc w:val="both"/>
              <w:rPr>
                <w:bCs/>
                <w:i/>
                <w:iCs/>
                <w:sz w:val="26"/>
                <w:szCs w:val="26"/>
              </w:rPr>
            </w:pPr>
            <w:r w:rsidRPr="00CC3F70">
              <w:rPr>
                <w:i/>
                <w:sz w:val="26"/>
                <w:szCs w:val="26"/>
              </w:rPr>
              <w:t>«_____» __________________201_ г.</w:t>
            </w:r>
          </w:p>
        </w:tc>
      </w:tr>
    </w:tbl>
    <w:p w:rsidR="003D4409" w:rsidRDefault="003D4409" w:rsidP="009019EA">
      <w:pPr>
        <w:rPr>
          <w:b/>
          <w:sz w:val="22"/>
          <w:szCs w:val="22"/>
        </w:rPr>
        <w:sectPr w:rsidR="003D4409" w:rsidSect="002416B3">
          <w:pgSz w:w="16838" w:h="11906" w:orient="landscape" w:code="9"/>
          <w:pgMar w:top="1701" w:right="1134" w:bottom="567" w:left="1134" w:header="709" w:footer="709" w:gutter="0"/>
          <w:pgNumType w:start="1"/>
          <w:cols w:space="708"/>
          <w:titlePg/>
          <w:docGrid w:linePitch="360"/>
        </w:sectPr>
      </w:pPr>
    </w:p>
    <w:p w:rsidR="003D4409" w:rsidRPr="00931D18" w:rsidRDefault="003D4409" w:rsidP="003D4409">
      <w:pPr>
        <w:spacing w:after="120"/>
        <w:jc w:val="right"/>
      </w:pPr>
      <w:r>
        <w:lastRenderedPageBreak/>
        <w:t xml:space="preserve">Приложение № </w:t>
      </w:r>
      <w:del w:id="52" w:author="Сеськина Елена Петровна" w:date="2016-12-28T15:36:00Z">
        <w:r w:rsidDel="00A46AE3">
          <w:delText>9</w:delText>
        </w:r>
      </w:del>
      <w:ins w:id="53" w:author="Сеськина Елена Петровна" w:date="2016-12-28T15:36:00Z">
        <w:r w:rsidR="00A46AE3">
          <w:t>10</w:t>
        </w:r>
      </w:ins>
    </w:p>
    <w:p w:rsidR="003D4409" w:rsidRPr="00903E49" w:rsidRDefault="003D4409" w:rsidP="003D4409">
      <w:pPr>
        <w:jc w:val="right"/>
        <w:rPr>
          <w:bCs/>
        </w:rPr>
      </w:pPr>
      <w:r w:rsidRPr="00903E49">
        <w:rPr>
          <w:bCs/>
        </w:rPr>
        <w:t>к Агентскому договору</w:t>
      </w:r>
    </w:p>
    <w:p w:rsidR="003D4409" w:rsidRPr="00903E49" w:rsidRDefault="003D4409" w:rsidP="003D4409">
      <w:pPr>
        <w:jc w:val="right"/>
        <w:rPr>
          <w:bCs/>
        </w:rPr>
      </w:pPr>
      <w:r w:rsidRPr="00903E49">
        <w:rPr>
          <w:bCs/>
        </w:rPr>
        <w:t>№ __________________</w:t>
      </w:r>
    </w:p>
    <w:p w:rsidR="003D4409" w:rsidRDefault="003D4409" w:rsidP="003D4409">
      <w:pPr>
        <w:jc w:val="right"/>
        <w:rPr>
          <w:bCs/>
        </w:rPr>
      </w:pPr>
      <w:r w:rsidRPr="00903E49">
        <w:rPr>
          <w:bCs/>
        </w:rPr>
        <w:t>от __________ 20__ г.</w:t>
      </w:r>
    </w:p>
    <w:p w:rsidR="0021317F" w:rsidRDefault="0021317F" w:rsidP="00E67382">
      <w:pPr>
        <w:jc w:val="right"/>
        <w:rPr>
          <w:b/>
          <w:sz w:val="22"/>
          <w:szCs w:val="22"/>
        </w:rPr>
      </w:pPr>
    </w:p>
    <w:p w:rsidR="003D4409" w:rsidRDefault="003D4409" w:rsidP="00E67382">
      <w:pPr>
        <w:jc w:val="right"/>
        <w:rPr>
          <w:b/>
          <w:sz w:val="22"/>
          <w:szCs w:val="22"/>
        </w:rPr>
      </w:pPr>
    </w:p>
    <w:p w:rsidR="003D4409" w:rsidRPr="00E67382" w:rsidRDefault="003D4409" w:rsidP="003D4409">
      <w:pPr>
        <w:jc w:val="center"/>
        <w:rPr>
          <w:b/>
          <w:bCs/>
        </w:rPr>
      </w:pPr>
      <w:r w:rsidRPr="00E67382">
        <w:rPr>
          <w:b/>
        </w:rPr>
        <w:t>Антикоррупционная оговорка</w:t>
      </w:r>
    </w:p>
    <w:p w:rsidR="003D4409" w:rsidRPr="00E67382" w:rsidRDefault="003D4409" w:rsidP="003D4409">
      <w:pPr>
        <w:pStyle w:val="Text"/>
        <w:jc w:val="both"/>
        <w:rPr>
          <w:rFonts w:ascii="Times New Roman" w:hAnsi="Times New Roman"/>
          <w:sz w:val="24"/>
          <w:szCs w:val="24"/>
          <w:lang w:val="ru-RU"/>
        </w:rPr>
      </w:pPr>
    </w:p>
    <w:p w:rsidR="003D4409" w:rsidRPr="00E67382" w:rsidRDefault="003D4409" w:rsidP="003D4409">
      <w:pPr>
        <w:pStyle w:val="Text"/>
        <w:spacing w:after="0"/>
        <w:ind w:firstLine="540"/>
        <w:jc w:val="both"/>
        <w:rPr>
          <w:rFonts w:ascii="Times New Roman" w:hAnsi="Times New Roman"/>
          <w:sz w:val="24"/>
          <w:szCs w:val="24"/>
          <w:lang w:val="ru-RU" w:eastAsia="ru-RU"/>
        </w:rPr>
      </w:pPr>
      <w:r w:rsidRPr="00E67382">
        <w:rPr>
          <w:rFonts w:ascii="Times New Roman" w:hAnsi="Times New Roman"/>
          <w:sz w:val="24"/>
          <w:szCs w:val="24"/>
          <w:lang w:val="ru-RU"/>
        </w:rPr>
        <w:t xml:space="preserve">1. </w:t>
      </w:r>
      <w:r w:rsidRPr="00E67382">
        <w:rPr>
          <w:rFonts w:ascii="Times New Roman" w:hAnsi="Times New Roman"/>
          <w:sz w:val="24"/>
          <w:szCs w:val="24"/>
          <w:lang w:val="ru-RU" w:eastAsia="ru-RU"/>
        </w:rPr>
        <w:t>При исполнении своих обязательств по Договору, Стороны, их аффилированные лица, работники 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и/или решения этих лиц с целью получить какие-либо неправомерные преимущества или иные неправомерные цели.</w:t>
      </w:r>
    </w:p>
    <w:p w:rsidR="003D4409" w:rsidRPr="00E67382" w:rsidRDefault="003D4409" w:rsidP="003D4409">
      <w:pPr>
        <w:pStyle w:val="Text"/>
        <w:spacing w:after="0"/>
        <w:ind w:firstLine="540"/>
        <w:jc w:val="both"/>
        <w:rPr>
          <w:rFonts w:ascii="Times New Roman" w:hAnsi="Times New Roman"/>
          <w:sz w:val="24"/>
          <w:szCs w:val="24"/>
          <w:lang w:val="ru-RU" w:eastAsia="ru-RU"/>
        </w:rPr>
      </w:pPr>
      <w:r w:rsidRPr="00E67382">
        <w:rPr>
          <w:rFonts w:ascii="Times New Roman" w:hAnsi="Times New Roman"/>
          <w:sz w:val="24"/>
          <w:szCs w:val="24"/>
          <w:lang w:val="ru-RU" w:eastAsia="ru-RU"/>
        </w:rPr>
        <w:t xml:space="preserve">  При исполнении своих обязательств по Договору, Стороны, их аффилированные лица, работники и посредники не осуществляют действия, квалифицируемые применимым для целей Договора законодательством, как дача и\или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D4409" w:rsidRPr="00E67382" w:rsidRDefault="003D4409" w:rsidP="003D4409">
      <w:pPr>
        <w:pStyle w:val="Text"/>
        <w:spacing w:after="0"/>
        <w:ind w:firstLine="540"/>
        <w:jc w:val="both"/>
        <w:rPr>
          <w:rFonts w:ascii="Times New Roman" w:hAnsi="Times New Roman"/>
          <w:sz w:val="24"/>
          <w:szCs w:val="24"/>
          <w:lang w:val="ru-RU" w:eastAsia="ru-RU"/>
        </w:rPr>
      </w:pPr>
      <w:r w:rsidRPr="00E67382">
        <w:rPr>
          <w:rFonts w:ascii="Times New Roman" w:hAnsi="Times New Roman"/>
          <w:sz w:val="24"/>
          <w:szCs w:val="24"/>
          <w:lang w:val="ru-RU" w:eastAsia="ru-RU"/>
        </w:rPr>
        <w:t>2. В случае возникновения у Стороны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в письменной форме. 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оговорки другой Стороной, ее аффилированными лицами, работниками и/или посредниками выражающееся в действиях, квалифицируемых применимым законодательством, как дача и/или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(отмывание)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3D4409" w:rsidRPr="00E67382" w:rsidRDefault="003D4409" w:rsidP="003D4409">
      <w:pPr>
        <w:pStyle w:val="Text"/>
        <w:spacing w:after="0"/>
        <w:ind w:firstLine="720"/>
        <w:jc w:val="both"/>
        <w:rPr>
          <w:rFonts w:ascii="Times New Roman" w:hAnsi="Times New Roman"/>
          <w:sz w:val="24"/>
          <w:szCs w:val="24"/>
          <w:lang w:val="ru-RU"/>
        </w:rPr>
      </w:pPr>
      <w:r w:rsidRPr="00E67382">
        <w:rPr>
          <w:rFonts w:ascii="Times New Roman" w:hAnsi="Times New Roman"/>
          <w:sz w:val="24"/>
          <w:szCs w:val="24"/>
          <w:lang w:val="ru-RU"/>
        </w:rPr>
        <w:t xml:space="preserve">3. В случае нарушения одной Стороной обязательств воздерживаться от запрещенных в данной оговорке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в одностороннем внесудебном порядке полностью или в части расторгнуть Договор, направив письменное уведомление о расторжении.     </w:t>
      </w:r>
    </w:p>
    <w:p w:rsidR="003D4409" w:rsidRPr="00E67382" w:rsidRDefault="003D4409" w:rsidP="003D4409">
      <w:pPr>
        <w:pStyle w:val="Text"/>
        <w:spacing w:after="0"/>
        <w:ind w:firstLine="720"/>
        <w:jc w:val="both"/>
        <w:rPr>
          <w:rFonts w:ascii="Times New Roman" w:hAnsi="Times New Roman"/>
          <w:color w:val="000000" w:themeColor="text1"/>
          <w:sz w:val="24"/>
          <w:szCs w:val="24"/>
          <w:lang w:val="ru-RU" w:eastAsia="ru-RU"/>
        </w:rPr>
      </w:pPr>
      <w:r w:rsidRPr="00E67382">
        <w:rPr>
          <w:rFonts w:ascii="Times New Roman" w:hAnsi="Times New Roman"/>
          <w:color w:val="000000" w:themeColor="text1"/>
          <w:sz w:val="24"/>
          <w:szCs w:val="24"/>
          <w:lang w:val="ru-RU" w:eastAsia="ru-RU"/>
        </w:rPr>
        <w:t>Сторона может сообщить о своем подозрении относительно несоблюдения положений оговорки или о других опасениях, касающихся финансов, бухгалтерского учета, аудита, коррупции или мошенничества в ПАО «Ростелеком», или об иных серьезных ситуациях, затрагивающих существенные интересы ПАО «Ростелеком» по следующим каналам:</w:t>
      </w:r>
    </w:p>
    <w:p w:rsidR="003D4409" w:rsidRPr="00E67382" w:rsidRDefault="003D4409" w:rsidP="003D4409">
      <w:pPr>
        <w:pStyle w:val="Text"/>
        <w:spacing w:after="0"/>
        <w:ind w:firstLine="720"/>
        <w:jc w:val="both"/>
        <w:rPr>
          <w:rFonts w:ascii="Times New Roman" w:hAnsi="Times New Roman"/>
          <w:color w:val="000000" w:themeColor="text1"/>
          <w:sz w:val="24"/>
          <w:szCs w:val="24"/>
          <w:lang w:val="ru-RU" w:eastAsia="ru-RU"/>
        </w:rPr>
      </w:pPr>
      <w:r w:rsidRPr="00E67382">
        <w:rPr>
          <w:rFonts w:ascii="Times New Roman" w:hAnsi="Times New Roman"/>
          <w:color w:val="000000" w:themeColor="text1"/>
          <w:sz w:val="24"/>
          <w:szCs w:val="24"/>
          <w:lang w:val="ru-RU" w:eastAsia="ru-RU"/>
        </w:rPr>
        <w:t xml:space="preserve">- телефонная «Линия доверия» ПАО «Ростелеком» - </w:t>
      </w:r>
      <w:r w:rsidRPr="00E67382">
        <w:rPr>
          <w:rFonts w:ascii="Times New Roman" w:hAnsi="Times New Roman"/>
          <w:sz w:val="24"/>
          <w:szCs w:val="24"/>
          <w:lang w:val="ru-RU" w:eastAsia="ru-RU"/>
        </w:rPr>
        <w:t>8(800)1-811-811;</w:t>
      </w:r>
    </w:p>
    <w:p w:rsidR="003D4409" w:rsidRPr="00E67382" w:rsidRDefault="003D4409" w:rsidP="00E67382">
      <w:pPr>
        <w:jc w:val="center"/>
        <w:rPr>
          <w:b/>
        </w:rPr>
      </w:pPr>
      <w:r w:rsidRPr="00E67382">
        <w:rPr>
          <w:color w:val="000000" w:themeColor="text1"/>
        </w:rPr>
        <w:t xml:space="preserve">- адрес электронной почты - </w:t>
      </w:r>
      <w:hyperlink r:id="rId14" w:history="1">
        <w:r w:rsidRPr="00E67382">
          <w:rPr>
            <w:rStyle w:val="af4"/>
          </w:rPr>
          <w:t>ethics@rostelecom.ru</w:t>
        </w:r>
      </w:hyperlink>
      <w:r w:rsidRPr="00E67382">
        <w:rPr>
          <w:color w:val="000000" w:themeColor="text1"/>
        </w:rPr>
        <w:t>.</w:t>
      </w:r>
    </w:p>
    <w:p w:rsidR="003D4409" w:rsidRPr="00E67382" w:rsidRDefault="003D4409" w:rsidP="009019EA">
      <w:pPr>
        <w:rPr>
          <w:b/>
        </w:rPr>
      </w:pPr>
    </w:p>
    <w:sectPr w:rsidR="003D4409" w:rsidRPr="00E67382" w:rsidSect="00E6738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717" w:rsidRDefault="00777717">
      <w:r>
        <w:separator/>
      </w:r>
    </w:p>
  </w:endnote>
  <w:endnote w:type="continuationSeparator" w:id="0">
    <w:p w:rsidR="00777717" w:rsidRDefault="0077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1317F" w:rsidRDefault="0021317F"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1317F" w:rsidRDefault="0021317F"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1317F" w:rsidRDefault="0021317F"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717" w:rsidRDefault="00777717">
      <w:r>
        <w:separator/>
      </w:r>
    </w:p>
  </w:footnote>
  <w:footnote w:type="continuationSeparator" w:id="0">
    <w:p w:rsidR="00777717" w:rsidRDefault="0077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7F" w:rsidRDefault="0021317F">
    <w:pPr>
      <w:pStyle w:val="ac"/>
      <w:jc w:val="center"/>
    </w:pPr>
    <w:r>
      <w:fldChar w:fldCharType="begin"/>
    </w:r>
    <w:r>
      <w:instrText>PAGE   \* MERGEFORMAT</w:instrText>
    </w:r>
    <w:r>
      <w:fldChar w:fldCharType="separate"/>
    </w:r>
    <w:r w:rsidR="009F2F0D">
      <w:rPr>
        <w:noProof/>
      </w:rPr>
      <w:t>3</w:t>
    </w:r>
    <w:r>
      <w:fldChar w:fldCharType="end"/>
    </w:r>
  </w:p>
  <w:p w:rsidR="0021317F" w:rsidRDefault="0021317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CCE"/>
    <w:multiLevelType w:val="hybridMultilevel"/>
    <w:tmpl w:val="F1223E18"/>
    <w:lvl w:ilvl="0" w:tplc="E932AEB8">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09D974C1"/>
    <w:multiLevelType w:val="hybridMultilevel"/>
    <w:tmpl w:val="AA34369A"/>
    <w:lvl w:ilvl="0" w:tplc="7F10F4C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6"/>
        </w:tabs>
        <w:ind w:left="1096" w:hanging="360"/>
      </w:pPr>
      <w:rPr>
        <w:rFonts w:ascii="Courier New" w:hAnsi="Courier New" w:cs="Courier New" w:hint="default"/>
      </w:rPr>
    </w:lvl>
    <w:lvl w:ilvl="2" w:tplc="04190005" w:tentative="1">
      <w:start w:val="1"/>
      <w:numFmt w:val="bullet"/>
      <w:lvlText w:val=""/>
      <w:lvlJc w:val="left"/>
      <w:pPr>
        <w:tabs>
          <w:tab w:val="num" w:pos="1816"/>
        </w:tabs>
        <w:ind w:left="1816" w:hanging="360"/>
      </w:pPr>
      <w:rPr>
        <w:rFonts w:ascii="Wingdings" w:hAnsi="Wingdings" w:hint="default"/>
      </w:rPr>
    </w:lvl>
    <w:lvl w:ilvl="3" w:tplc="04190001" w:tentative="1">
      <w:start w:val="1"/>
      <w:numFmt w:val="bullet"/>
      <w:lvlText w:val=""/>
      <w:lvlJc w:val="left"/>
      <w:pPr>
        <w:tabs>
          <w:tab w:val="num" w:pos="2536"/>
        </w:tabs>
        <w:ind w:left="2536" w:hanging="360"/>
      </w:pPr>
      <w:rPr>
        <w:rFonts w:ascii="Symbol" w:hAnsi="Symbol" w:hint="default"/>
      </w:rPr>
    </w:lvl>
    <w:lvl w:ilvl="4" w:tplc="04190003" w:tentative="1">
      <w:start w:val="1"/>
      <w:numFmt w:val="bullet"/>
      <w:lvlText w:val="o"/>
      <w:lvlJc w:val="left"/>
      <w:pPr>
        <w:tabs>
          <w:tab w:val="num" w:pos="3256"/>
        </w:tabs>
        <w:ind w:left="3256" w:hanging="360"/>
      </w:pPr>
      <w:rPr>
        <w:rFonts w:ascii="Courier New" w:hAnsi="Courier New" w:cs="Courier New" w:hint="default"/>
      </w:rPr>
    </w:lvl>
    <w:lvl w:ilvl="5" w:tplc="04190005" w:tentative="1">
      <w:start w:val="1"/>
      <w:numFmt w:val="bullet"/>
      <w:lvlText w:val=""/>
      <w:lvlJc w:val="left"/>
      <w:pPr>
        <w:tabs>
          <w:tab w:val="num" w:pos="3976"/>
        </w:tabs>
        <w:ind w:left="3976" w:hanging="360"/>
      </w:pPr>
      <w:rPr>
        <w:rFonts w:ascii="Wingdings" w:hAnsi="Wingdings" w:hint="default"/>
      </w:rPr>
    </w:lvl>
    <w:lvl w:ilvl="6" w:tplc="04190001" w:tentative="1">
      <w:start w:val="1"/>
      <w:numFmt w:val="bullet"/>
      <w:lvlText w:val=""/>
      <w:lvlJc w:val="left"/>
      <w:pPr>
        <w:tabs>
          <w:tab w:val="num" w:pos="4696"/>
        </w:tabs>
        <w:ind w:left="4696" w:hanging="360"/>
      </w:pPr>
      <w:rPr>
        <w:rFonts w:ascii="Symbol" w:hAnsi="Symbol" w:hint="default"/>
      </w:rPr>
    </w:lvl>
    <w:lvl w:ilvl="7" w:tplc="04190003" w:tentative="1">
      <w:start w:val="1"/>
      <w:numFmt w:val="bullet"/>
      <w:lvlText w:val="o"/>
      <w:lvlJc w:val="left"/>
      <w:pPr>
        <w:tabs>
          <w:tab w:val="num" w:pos="5416"/>
        </w:tabs>
        <w:ind w:left="5416" w:hanging="360"/>
      </w:pPr>
      <w:rPr>
        <w:rFonts w:ascii="Courier New" w:hAnsi="Courier New" w:cs="Courier New" w:hint="default"/>
      </w:rPr>
    </w:lvl>
    <w:lvl w:ilvl="8" w:tplc="04190005" w:tentative="1">
      <w:start w:val="1"/>
      <w:numFmt w:val="bullet"/>
      <w:lvlText w:val=""/>
      <w:lvlJc w:val="left"/>
      <w:pPr>
        <w:tabs>
          <w:tab w:val="num" w:pos="6136"/>
        </w:tabs>
        <w:ind w:left="6136" w:hanging="360"/>
      </w:pPr>
      <w:rPr>
        <w:rFonts w:ascii="Wingdings" w:hAnsi="Wingdings" w:hint="default"/>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B47993"/>
    <w:multiLevelType w:val="hybridMultilevel"/>
    <w:tmpl w:val="8104DC60"/>
    <w:lvl w:ilvl="0" w:tplc="7F10F4CC">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216"/>
        </w:tabs>
        <w:ind w:left="1216" w:hanging="360"/>
      </w:pPr>
      <w:rPr>
        <w:rFonts w:ascii="Courier New" w:hAnsi="Courier New" w:cs="Courier New" w:hint="default"/>
      </w:rPr>
    </w:lvl>
    <w:lvl w:ilvl="2" w:tplc="04190005" w:tentative="1">
      <w:start w:val="1"/>
      <w:numFmt w:val="bullet"/>
      <w:lvlText w:val=""/>
      <w:lvlJc w:val="left"/>
      <w:pPr>
        <w:tabs>
          <w:tab w:val="num" w:pos="1936"/>
        </w:tabs>
        <w:ind w:left="1936" w:hanging="360"/>
      </w:pPr>
      <w:rPr>
        <w:rFonts w:ascii="Wingdings" w:hAnsi="Wingdings" w:hint="default"/>
      </w:rPr>
    </w:lvl>
    <w:lvl w:ilvl="3" w:tplc="04190001" w:tentative="1">
      <w:start w:val="1"/>
      <w:numFmt w:val="bullet"/>
      <w:lvlText w:val=""/>
      <w:lvlJc w:val="left"/>
      <w:pPr>
        <w:tabs>
          <w:tab w:val="num" w:pos="2656"/>
        </w:tabs>
        <w:ind w:left="2656" w:hanging="360"/>
      </w:pPr>
      <w:rPr>
        <w:rFonts w:ascii="Symbol" w:hAnsi="Symbol" w:hint="default"/>
      </w:rPr>
    </w:lvl>
    <w:lvl w:ilvl="4" w:tplc="04190003" w:tentative="1">
      <w:start w:val="1"/>
      <w:numFmt w:val="bullet"/>
      <w:lvlText w:val="o"/>
      <w:lvlJc w:val="left"/>
      <w:pPr>
        <w:tabs>
          <w:tab w:val="num" w:pos="3376"/>
        </w:tabs>
        <w:ind w:left="3376" w:hanging="360"/>
      </w:pPr>
      <w:rPr>
        <w:rFonts w:ascii="Courier New" w:hAnsi="Courier New" w:cs="Courier New" w:hint="default"/>
      </w:rPr>
    </w:lvl>
    <w:lvl w:ilvl="5" w:tplc="04190005" w:tentative="1">
      <w:start w:val="1"/>
      <w:numFmt w:val="bullet"/>
      <w:lvlText w:val=""/>
      <w:lvlJc w:val="left"/>
      <w:pPr>
        <w:tabs>
          <w:tab w:val="num" w:pos="4096"/>
        </w:tabs>
        <w:ind w:left="4096" w:hanging="360"/>
      </w:pPr>
      <w:rPr>
        <w:rFonts w:ascii="Wingdings" w:hAnsi="Wingdings" w:hint="default"/>
      </w:rPr>
    </w:lvl>
    <w:lvl w:ilvl="6" w:tplc="04190001" w:tentative="1">
      <w:start w:val="1"/>
      <w:numFmt w:val="bullet"/>
      <w:lvlText w:val=""/>
      <w:lvlJc w:val="left"/>
      <w:pPr>
        <w:tabs>
          <w:tab w:val="num" w:pos="4816"/>
        </w:tabs>
        <w:ind w:left="4816" w:hanging="360"/>
      </w:pPr>
      <w:rPr>
        <w:rFonts w:ascii="Symbol" w:hAnsi="Symbol" w:hint="default"/>
      </w:rPr>
    </w:lvl>
    <w:lvl w:ilvl="7" w:tplc="04190003" w:tentative="1">
      <w:start w:val="1"/>
      <w:numFmt w:val="bullet"/>
      <w:lvlText w:val="o"/>
      <w:lvlJc w:val="left"/>
      <w:pPr>
        <w:tabs>
          <w:tab w:val="num" w:pos="5536"/>
        </w:tabs>
        <w:ind w:left="5536" w:hanging="360"/>
      </w:pPr>
      <w:rPr>
        <w:rFonts w:ascii="Courier New" w:hAnsi="Courier New" w:cs="Courier New" w:hint="default"/>
      </w:rPr>
    </w:lvl>
    <w:lvl w:ilvl="8" w:tplc="04190005" w:tentative="1">
      <w:start w:val="1"/>
      <w:numFmt w:val="bullet"/>
      <w:lvlText w:val=""/>
      <w:lvlJc w:val="left"/>
      <w:pPr>
        <w:tabs>
          <w:tab w:val="num" w:pos="6256"/>
        </w:tabs>
        <w:ind w:left="6256" w:hanging="360"/>
      </w:pPr>
      <w:rPr>
        <w:rFonts w:ascii="Wingdings" w:hAnsi="Wingdings" w:hint="default"/>
      </w:rPr>
    </w:lvl>
  </w:abstractNum>
  <w:abstractNum w:abstractNumId="6" w15:restartNumberingAfterBreak="0">
    <w:nsid w:val="18CC79A2"/>
    <w:multiLevelType w:val="hybridMultilevel"/>
    <w:tmpl w:val="E26E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260352"/>
    <w:multiLevelType w:val="hybridMultilevel"/>
    <w:tmpl w:val="18BC5E46"/>
    <w:lvl w:ilvl="0" w:tplc="E932AEB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5374D6"/>
    <w:multiLevelType w:val="hybridMultilevel"/>
    <w:tmpl w:val="EBF83BC0"/>
    <w:lvl w:ilvl="0" w:tplc="7F10F4CC">
      <w:start w:val="1"/>
      <w:numFmt w:val="bullet"/>
      <w:lvlText w:val=""/>
      <w:lvlJc w:val="left"/>
      <w:pPr>
        <w:tabs>
          <w:tab w:val="num" w:pos="1064"/>
        </w:tabs>
        <w:ind w:left="106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8DA68A6"/>
    <w:multiLevelType w:val="hybridMultilevel"/>
    <w:tmpl w:val="DEB665CA"/>
    <w:lvl w:ilvl="0" w:tplc="E932AEB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D31750"/>
    <w:multiLevelType w:val="hybridMultilevel"/>
    <w:tmpl w:val="23BC269A"/>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51934C4B"/>
    <w:multiLevelType w:val="hybridMultilevel"/>
    <w:tmpl w:val="5F2A5654"/>
    <w:lvl w:ilvl="0" w:tplc="04190001">
      <w:start w:val="1"/>
      <w:numFmt w:val="bullet"/>
      <w:lvlText w:val=""/>
      <w:lvlJc w:val="left"/>
      <w:pPr>
        <w:tabs>
          <w:tab w:val="num" w:pos="539"/>
        </w:tabs>
        <w:ind w:left="539"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cs="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cs="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cs="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17"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8" w15:restartNumberingAfterBreak="0">
    <w:nsid w:val="5BE82E36"/>
    <w:multiLevelType w:val="hybridMultilevel"/>
    <w:tmpl w:val="F1DE8898"/>
    <w:lvl w:ilvl="0" w:tplc="E932AEB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5D3E5320"/>
    <w:multiLevelType w:val="hybridMultilevel"/>
    <w:tmpl w:val="8490ED0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213168"/>
    <w:multiLevelType w:val="multilevel"/>
    <w:tmpl w:val="59BE65B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3"/>
  </w:num>
  <w:num w:numId="3">
    <w:abstractNumId w:val="2"/>
  </w:num>
  <w:num w:numId="4">
    <w:abstractNumId w:val="11"/>
  </w:num>
  <w:num w:numId="5">
    <w:abstractNumId w:val="18"/>
  </w:num>
  <w:num w:numId="6">
    <w:abstractNumId w:val="8"/>
  </w:num>
  <w:num w:numId="7">
    <w:abstractNumId w:val="15"/>
  </w:num>
  <w:num w:numId="8">
    <w:abstractNumId w:val="17"/>
  </w:num>
  <w:num w:numId="9">
    <w:abstractNumId w:val="13"/>
  </w:num>
  <w:num w:numId="10">
    <w:abstractNumId w:val="0"/>
  </w:num>
  <w:num w:numId="11">
    <w:abstractNumId w:val="17"/>
    <w:lvlOverride w:ilvl="0">
      <w:startOverride w:val="2"/>
    </w:lvlOverride>
    <w:lvlOverride w:ilvl="1">
      <w:startOverride w:val="1"/>
    </w:lvlOverride>
  </w:num>
  <w:num w:numId="12">
    <w:abstractNumId w:val="12"/>
  </w:num>
  <w:num w:numId="13">
    <w:abstractNumId w:val="9"/>
  </w:num>
  <w:num w:numId="14">
    <w:abstractNumId w:val="16"/>
  </w:num>
  <w:num w:numId="15">
    <w:abstractNumId w:val="20"/>
  </w:num>
  <w:num w:numId="16">
    <w:abstractNumId w:val="24"/>
  </w:num>
  <w:num w:numId="17">
    <w:abstractNumId w:val="14"/>
  </w:num>
  <w:num w:numId="18">
    <w:abstractNumId w:val="7"/>
  </w:num>
  <w:num w:numId="19">
    <w:abstractNumId w:val="1"/>
  </w:num>
  <w:num w:numId="20">
    <w:abstractNumId w:val="5"/>
  </w:num>
  <w:num w:numId="21">
    <w:abstractNumId w:val="10"/>
  </w:num>
  <w:num w:numId="22">
    <w:abstractNumId w:val="22"/>
  </w:num>
  <w:num w:numId="23">
    <w:abstractNumId w:val="6"/>
  </w:num>
  <w:num w:numId="24">
    <w:abstractNumId w:val="19"/>
  </w:num>
  <w:num w:numId="25">
    <w:abstractNumId w:val="4"/>
  </w:num>
  <w:num w:numId="26">
    <w:abstractNumId w:val="2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еськина Елена Петровна">
    <w15:presenceInfo w15:providerId="AD" w15:userId="S-1-5-21-153928421-2495408141-3989244006-69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03E"/>
    <w:rsid w:val="0000081F"/>
    <w:rsid w:val="000008E6"/>
    <w:rsid w:val="000022C8"/>
    <w:rsid w:val="00003CF8"/>
    <w:rsid w:val="00003F2A"/>
    <w:rsid w:val="00004331"/>
    <w:rsid w:val="00004A3C"/>
    <w:rsid w:val="00006088"/>
    <w:rsid w:val="000136C1"/>
    <w:rsid w:val="0001392D"/>
    <w:rsid w:val="0001458D"/>
    <w:rsid w:val="00014E6D"/>
    <w:rsid w:val="000168C9"/>
    <w:rsid w:val="00016F0C"/>
    <w:rsid w:val="00020725"/>
    <w:rsid w:val="000213CE"/>
    <w:rsid w:val="0002172A"/>
    <w:rsid w:val="000239B5"/>
    <w:rsid w:val="0002505C"/>
    <w:rsid w:val="000330A0"/>
    <w:rsid w:val="0003338E"/>
    <w:rsid w:val="000340C9"/>
    <w:rsid w:val="00036E35"/>
    <w:rsid w:val="00040145"/>
    <w:rsid w:val="00040D2F"/>
    <w:rsid w:val="00043A8E"/>
    <w:rsid w:val="000472EE"/>
    <w:rsid w:val="000473F1"/>
    <w:rsid w:val="0005281E"/>
    <w:rsid w:val="00054387"/>
    <w:rsid w:val="00060970"/>
    <w:rsid w:val="00060B4E"/>
    <w:rsid w:val="000614E9"/>
    <w:rsid w:val="00061798"/>
    <w:rsid w:val="00062F57"/>
    <w:rsid w:val="0006403B"/>
    <w:rsid w:val="00064380"/>
    <w:rsid w:val="000649C9"/>
    <w:rsid w:val="00065411"/>
    <w:rsid w:val="0006622E"/>
    <w:rsid w:val="00067554"/>
    <w:rsid w:val="00067C3E"/>
    <w:rsid w:val="00067E13"/>
    <w:rsid w:val="0007024E"/>
    <w:rsid w:val="00070354"/>
    <w:rsid w:val="000703FE"/>
    <w:rsid w:val="00071191"/>
    <w:rsid w:val="0007435C"/>
    <w:rsid w:val="00074374"/>
    <w:rsid w:val="00077CBD"/>
    <w:rsid w:val="00080839"/>
    <w:rsid w:val="00082B51"/>
    <w:rsid w:val="00083434"/>
    <w:rsid w:val="00083953"/>
    <w:rsid w:val="000839F2"/>
    <w:rsid w:val="0008422F"/>
    <w:rsid w:val="000848E9"/>
    <w:rsid w:val="000905A5"/>
    <w:rsid w:val="00090FB0"/>
    <w:rsid w:val="00091F9B"/>
    <w:rsid w:val="00092CB1"/>
    <w:rsid w:val="00092E36"/>
    <w:rsid w:val="000932AD"/>
    <w:rsid w:val="00096806"/>
    <w:rsid w:val="000973E8"/>
    <w:rsid w:val="000A0FD1"/>
    <w:rsid w:val="000A24D5"/>
    <w:rsid w:val="000A3A52"/>
    <w:rsid w:val="000A4004"/>
    <w:rsid w:val="000A4033"/>
    <w:rsid w:val="000A411C"/>
    <w:rsid w:val="000A4680"/>
    <w:rsid w:val="000A5B1D"/>
    <w:rsid w:val="000A61D1"/>
    <w:rsid w:val="000A62F4"/>
    <w:rsid w:val="000A655A"/>
    <w:rsid w:val="000A6A34"/>
    <w:rsid w:val="000A6D82"/>
    <w:rsid w:val="000A6E30"/>
    <w:rsid w:val="000B19A5"/>
    <w:rsid w:val="000B2224"/>
    <w:rsid w:val="000B2D75"/>
    <w:rsid w:val="000B396D"/>
    <w:rsid w:val="000B5F64"/>
    <w:rsid w:val="000B7A03"/>
    <w:rsid w:val="000B7F7F"/>
    <w:rsid w:val="000C01A5"/>
    <w:rsid w:val="000C0A85"/>
    <w:rsid w:val="000C1525"/>
    <w:rsid w:val="000C1DB1"/>
    <w:rsid w:val="000C3139"/>
    <w:rsid w:val="000C76D3"/>
    <w:rsid w:val="000D1670"/>
    <w:rsid w:val="000D2186"/>
    <w:rsid w:val="000D7161"/>
    <w:rsid w:val="000E1A4D"/>
    <w:rsid w:val="000E1DE9"/>
    <w:rsid w:val="000E20EA"/>
    <w:rsid w:val="000E26A5"/>
    <w:rsid w:val="000F23C8"/>
    <w:rsid w:val="000F28E1"/>
    <w:rsid w:val="000F36DB"/>
    <w:rsid w:val="000F52E7"/>
    <w:rsid w:val="000F5A36"/>
    <w:rsid w:val="000F5CF7"/>
    <w:rsid w:val="000F6616"/>
    <w:rsid w:val="00101794"/>
    <w:rsid w:val="001030F9"/>
    <w:rsid w:val="00103431"/>
    <w:rsid w:val="00105685"/>
    <w:rsid w:val="00110FCC"/>
    <w:rsid w:val="00111030"/>
    <w:rsid w:val="00111493"/>
    <w:rsid w:val="00112689"/>
    <w:rsid w:val="00117E0F"/>
    <w:rsid w:val="00120D75"/>
    <w:rsid w:val="0012102B"/>
    <w:rsid w:val="001242E4"/>
    <w:rsid w:val="00124DD8"/>
    <w:rsid w:val="00126245"/>
    <w:rsid w:val="0012659F"/>
    <w:rsid w:val="0012665F"/>
    <w:rsid w:val="001266F1"/>
    <w:rsid w:val="001278A3"/>
    <w:rsid w:val="00131CAE"/>
    <w:rsid w:val="00132665"/>
    <w:rsid w:val="00134D13"/>
    <w:rsid w:val="00135042"/>
    <w:rsid w:val="001371DA"/>
    <w:rsid w:val="0014192D"/>
    <w:rsid w:val="0014248B"/>
    <w:rsid w:val="00142F5A"/>
    <w:rsid w:val="001433CC"/>
    <w:rsid w:val="0014399C"/>
    <w:rsid w:val="00144AAA"/>
    <w:rsid w:val="00146AF9"/>
    <w:rsid w:val="00147EA5"/>
    <w:rsid w:val="0015048C"/>
    <w:rsid w:val="001507D0"/>
    <w:rsid w:val="00150C0B"/>
    <w:rsid w:val="0015190B"/>
    <w:rsid w:val="00152ADF"/>
    <w:rsid w:val="00153C9B"/>
    <w:rsid w:val="00153DAC"/>
    <w:rsid w:val="001547C1"/>
    <w:rsid w:val="0015608E"/>
    <w:rsid w:val="0015682D"/>
    <w:rsid w:val="001602E3"/>
    <w:rsid w:val="001635C3"/>
    <w:rsid w:val="001643CD"/>
    <w:rsid w:val="00165775"/>
    <w:rsid w:val="00165E5B"/>
    <w:rsid w:val="00166ADE"/>
    <w:rsid w:val="0016731A"/>
    <w:rsid w:val="00167FB8"/>
    <w:rsid w:val="00172C6E"/>
    <w:rsid w:val="00175BF4"/>
    <w:rsid w:val="00177340"/>
    <w:rsid w:val="001773FA"/>
    <w:rsid w:val="001804C0"/>
    <w:rsid w:val="0018231B"/>
    <w:rsid w:val="0018430C"/>
    <w:rsid w:val="001843C5"/>
    <w:rsid w:val="0018560F"/>
    <w:rsid w:val="001871EC"/>
    <w:rsid w:val="00192278"/>
    <w:rsid w:val="001924CF"/>
    <w:rsid w:val="00192A1B"/>
    <w:rsid w:val="00193600"/>
    <w:rsid w:val="001948E7"/>
    <w:rsid w:val="0019629D"/>
    <w:rsid w:val="001A1BFD"/>
    <w:rsid w:val="001A1E22"/>
    <w:rsid w:val="001A1E51"/>
    <w:rsid w:val="001A2746"/>
    <w:rsid w:val="001A3EAD"/>
    <w:rsid w:val="001A4036"/>
    <w:rsid w:val="001A4AAA"/>
    <w:rsid w:val="001A54BA"/>
    <w:rsid w:val="001A5B70"/>
    <w:rsid w:val="001A6738"/>
    <w:rsid w:val="001A6D9F"/>
    <w:rsid w:val="001A7A9B"/>
    <w:rsid w:val="001A7F8E"/>
    <w:rsid w:val="001B04B6"/>
    <w:rsid w:val="001B0610"/>
    <w:rsid w:val="001B10AB"/>
    <w:rsid w:val="001B2919"/>
    <w:rsid w:val="001B3849"/>
    <w:rsid w:val="001B4876"/>
    <w:rsid w:val="001B4B17"/>
    <w:rsid w:val="001B512A"/>
    <w:rsid w:val="001B5261"/>
    <w:rsid w:val="001B6B73"/>
    <w:rsid w:val="001B706D"/>
    <w:rsid w:val="001C08D6"/>
    <w:rsid w:val="001C15A8"/>
    <w:rsid w:val="001C1ED5"/>
    <w:rsid w:val="001C220D"/>
    <w:rsid w:val="001C23E1"/>
    <w:rsid w:val="001C40D6"/>
    <w:rsid w:val="001C574E"/>
    <w:rsid w:val="001C6E38"/>
    <w:rsid w:val="001C7F85"/>
    <w:rsid w:val="001D07AC"/>
    <w:rsid w:val="001D3D80"/>
    <w:rsid w:val="001D404B"/>
    <w:rsid w:val="001D4CD7"/>
    <w:rsid w:val="001D53FC"/>
    <w:rsid w:val="001D56BE"/>
    <w:rsid w:val="001D6CE8"/>
    <w:rsid w:val="001D7594"/>
    <w:rsid w:val="001D7B74"/>
    <w:rsid w:val="001E0036"/>
    <w:rsid w:val="001E0549"/>
    <w:rsid w:val="001E28F2"/>
    <w:rsid w:val="001E3AAF"/>
    <w:rsid w:val="001F1F53"/>
    <w:rsid w:val="001F22F3"/>
    <w:rsid w:val="001F3FF5"/>
    <w:rsid w:val="001F4CEE"/>
    <w:rsid w:val="001F4E9F"/>
    <w:rsid w:val="001F528D"/>
    <w:rsid w:val="001F7F26"/>
    <w:rsid w:val="00201C54"/>
    <w:rsid w:val="00201D3E"/>
    <w:rsid w:val="002051BB"/>
    <w:rsid w:val="0020539E"/>
    <w:rsid w:val="0020658F"/>
    <w:rsid w:val="00206D5E"/>
    <w:rsid w:val="00206F42"/>
    <w:rsid w:val="00206FD1"/>
    <w:rsid w:val="002074CC"/>
    <w:rsid w:val="00210EED"/>
    <w:rsid w:val="002116A6"/>
    <w:rsid w:val="002122AE"/>
    <w:rsid w:val="0021317F"/>
    <w:rsid w:val="002137A7"/>
    <w:rsid w:val="0021431A"/>
    <w:rsid w:val="002153E7"/>
    <w:rsid w:val="00215590"/>
    <w:rsid w:val="002218AE"/>
    <w:rsid w:val="002231C1"/>
    <w:rsid w:val="00224BDA"/>
    <w:rsid w:val="002257D5"/>
    <w:rsid w:val="002279F0"/>
    <w:rsid w:val="00232157"/>
    <w:rsid w:val="00233E5C"/>
    <w:rsid w:val="00235226"/>
    <w:rsid w:val="00235D44"/>
    <w:rsid w:val="00235FC9"/>
    <w:rsid w:val="002361BB"/>
    <w:rsid w:val="00236CB5"/>
    <w:rsid w:val="00236E59"/>
    <w:rsid w:val="002375FF"/>
    <w:rsid w:val="00237830"/>
    <w:rsid w:val="002416B3"/>
    <w:rsid w:val="00241B49"/>
    <w:rsid w:val="00241CDE"/>
    <w:rsid w:val="00241ED1"/>
    <w:rsid w:val="002449A1"/>
    <w:rsid w:val="002449EC"/>
    <w:rsid w:val="002469EE"/>
    <w:rsid w:val="002470DD"/>
    <w:rsid w:val="00251DB6"/>
    <w:rsid w:val="0025312D"/>
    <w:rsid w:val="00253DCF"/>
    <w:rsid w:val="00255484"/>
    <w:rsid w:val="0026122D"/>
    <w:rsid w:val="0026296E"/>
    <w:rsid w:val="0026310B"/>
    <w:rsid w:val="00263D6E"/>
    <w:rsid w:val="00264497"/>
    <w:rsid w:val="0026685B"/>
    <w:rsid w:val="0027052A"/>
    <w:rsid w:val="00270876"/>
    <w:rsid w:val="00271B38"/>
    <w:rsid w:val="00271FD8"/>
    <w:rsid w:val="00273990"/>
    <w:rsid w:val="00275F71"/>
    <w:rsid w:val="00282806"/>
    <w:rsid w:val="00283E62"/>
    <w:rsid w:val="002846A0"/>
    <w:rsid w:val="00287664"/>
    <w:rsid w:val="00290833"/>
    <w:rsid w:val="002912FC"/>
    <w:rsid w:val="0029349E"/>
    <w:rsid w:val="0029353E"/>
    <w:rsid w:val="002967EB"/>
    <w:rsid w:val="002A1D4C"/>
    <w:rsid w:val="002A2C0B"/>
    <w:rsid w:val="002A552B"/>
    <w:rsid w:val="002A56F7"/>
    <w:rsid w:val="002A66C4"/>
    <w:rsid w:val="002A688F"/>
    <w:rsid w:val="002B134B"/>
    <w:rsid w:val="002B1E8B"/>
    <w:rsid w:val="002B249E"/>
    <w:rsid w:val="002B2D74"/>
    <w:rsid w:val="002B3C94"/>
    <w:rsid w:val="002B3EB8"/>
    <w:rsid w:val="002B3EC8"/>
    <w:rsid w:val="002B5619"/>
    <w:rsid w:val="002B60F0"/>
    <w:rsid w:val="002C0649"/>
    <w:rsid w:val="002C257C"/>
    <w:rsid w:val="002C510D"/>
    <w:rsid w:val="002D29E0"/>
    <w:rsid w:val="002D4F19"/>
    <w:rsid w:val="002D5415"/>
    <w:rsid w:val="002D5D37"/>
    <w:rsid w:val="002D6CEE"/>
    <w:rsid w:val="002E07A5"/>
    <w:rsid w:val="002E0CAB"/>
    <w:rsid w:val="002E137B"/>
    <w:rsid w:val="002E28D2"/>
    <w:rsid w:val="002E2C6C"/>
    <w:rsid w:val="002E2EAB"/>
    <w:rsid w:val="002E3B7C"/>
    <w:rsid w:val="002E43DA"/>
    <w:rsid w:val="002E48A3"/>
    <w:rsid w:val="002E4BA4"/>
    <w:rsid w:val="002E7527"/>
    <w:rsid w:val="002E780E"/>
    <w:rsid w:val="002F18D3"/>
    <w:rsid w:val="002F1CB6"/>
    <w:rsid w:val="002F2CFF"/>
    <w:rsid w:val="002F308C"/>
    <w:rsid w:val="002F3454"/>
    <w:rsid w:val="002F6822"/>
    <w:rsid w:val="002F6E74"/>
    <w:rsid w:val="002F6F9C"/>
    <w:rsid w:val="003006F8"/>
    <w:rsid w:val="00300D78"/>
    <w:rsid w:val="00300F10"/>
    <w:rsid w:val="003022EC"/>
    <w:rsid w:val="003053A0"/>
    <w:rsid w:val="00306349"/>
    <w:rsid w:val="0031267A"/>
    <w:rsid w:val="003138E3"/>
    <w:rsid w:val="00313B45"/>
    <w:rsid w:val="003149B9"/>
    <w:rsid w:val="00316575"/>
    <w:rsid w:val="00316B3C"/>
    <w:rsid w:val="00320449"/>
    <w:rsid w:val="00320F93"/>
    <w:rsid w:val="00321DC7"/>
    <w:rsid w:val="00322EA0"/>
    <w:rsid w:val="00323547"/>
    <w:rsid w:val="00323BAD"/>
    <w:rsid w:val="003251F5"/>
    <w:rsid w:val="003258B6"/>
    <w:rsid w:val="00326E12"/>
    <w:rsid w:val="00327141"/>
    <w:rsid w:val="0032768F"/>
    <w:rsid w:val="00330D9A"/>
    <w:rsid w:val="00332698"/>
    <w:rsid w:val="00332B96"/>
    <w:rsid w:val="00332E94"/>
    <w:rsid w:val="00332EEB"/>
    <w:rsid w:val="00335F7E"/>
    <w:rsid w:val="00337548"/>
    <w:rsid w:val="0034069F"/>
    <w:rsid w:val="00343409"/>
    <w:rsid w:val="003456D7"/>
    <w:rsid w:val="003456FC"/>
    <w:rsid w:val="003468C7"/>
    <w:rsid w:val="0034700C"/>
    <w:rsid w:val="003474B4"/>
    <w:rsid w:val="003477D5"/>
    <w:rsid w:val="00351312"/>
    <w:rsid w:val="00352084"/>
    <w:rsid w:val="003522D4"/>
    <w:rsid w:val="00353FC9"/>
    <w:rsid w:val="00355DFD"/>
    <w:rsid w:val="00356440"/>
    <w:rsid w:val="003564AD"/>
    <w:rsid w:val="00357398"/>
    <w:rsid w:val="00357B4B"/>
    <w:rsid w:val="003614B3"/>
    <w:rsid w:val="00362DC7"/>
    <w:rsid w:val="0036316E"/>
    <w:rsid w:val="0036530E"/>
    <w:rsid w:val="00365655"/>
    <w:rsid w:val="003660C4"/>
    <w:rsid w:val="0036787F"/>
    <w:rsid w:val="003701A0"/>
    <w:rsid w:val="00371237"/>
    <w:rsid w:val="003738B2"/>
    <w:rsid w:val="00374AF7"/>
    <w:rsid w:val="00375DCD"/>
    <w:rsid w:val="00381650"/>
    <w:rsid w:val="00381F1C"/>
    <w:rsid w:val="003828BB"/>
    <w:rsid w:val="003849CC"/>
    <w:rsid w:val="00384E24"/>
    <w:rsid w:val="003863F3"/>
    <w:rsid w:val="003872CA"/>
    <w:rsid w:val="00391102"/>
    <w:rsid w:val="00391916"/>
    <w:rsid w:val="00392513"/>
    <w:rsid w:val="00392A64"/>
    <w:rsid w:val="00393855"/>
    <w:rsid w:val="00394708"/>
    <w:rsid w:val="003957C3"/>
    <w:rsid w:val="00396ECC"/>
    <w:rsid w:val="0039747F"/>
    <w:rsid w:val="003A0DD9"/>
    <w:rsid w:val="003A196D"/>
    <w:rsid w:val="003A54BD"/>
    <w:rsid w:val="003A5E16"/>
    <w:rsid w:val="003A6345"/>
    <w:rsid w:val="003A6679"/>
    <w:rsid w:val="003A6FC9"/>
    <w:rsid w:val="003B0485"/>
    <w:rsid w:val="003B10A5"/>
    <w:rsid w:val="003B2467"/>
    <w:rsid w:val="003B24DE"/>
    <w:rsid w:val="003B31A5"/>
    <w:rsid w:val="003B411D"/>
    <w:rsid w:val="003C03D5"/>
    <w:rsid w:val="003C2503"/>
    <w:rsid w:val="003C3C8C"/>
    <w:rsid w:val="003C4683"/>
    <w:rsid w:val="003C4D2F"/>
    <w:rsid w:val="003C6D57"/>
    <w:rsid w:val="003D2296"/>
    <w:rsid w:val="003D409F"/>
    <w:rsid w:val="003D41C7"/>
    <w:rsid w:val="003D4409"/>
    <w:rsid w:val="003D44D1"/>
    <w:rsid w:val="003D4E50"/>
    <w:rsid w:val="003D5194"/>
    <w:rsid w:val="003D7BC0"/>
    <w:rsid w:val="003E0B2C"/>
    <w:rsid w:val="003E0FB5"/>
    <w:rsid w:val="003E29B2"/>
    <w:rsid w:val="003E2C00"/>
    <w:rsid w:val="003E53EA"/>
    <w:rsid w:val="003E795F"/>
    <w:rsid w:val="003F610F"/>
    <w:rsid w:val="003F67A3"/>
    <w:rsid w:val="003F6A32"/>
    <w:rsid w:val="00400B2C"/>
    <w:rsid w:val="00402289"/>
    <w:rsid w:val="00404C68"/>
    <w:rsid w:val="004064F3"/>
    <w:rsid w:val="00406694"/>
    <w:rsid w:val="00407368"/>
    <w:rsid w:val="0041026F"/>
    <w:rsid w:val="004109A6"/>
    <w:rsid w:val="00413680"/>
    <w:rsid w:val="00413D08"/>
    <w:rsid w:val="00414BC3"/>
    <w:rsid w:val="004155E6"/>
    <w:rsid w:val="00417CD4"/>
    <w:rsid w:val="00420738"/>
    <w:rsid w:val="00421355"/>
    <w:rsid w:val="00421B37"/>
    <w:rsid w:val="004223BA"/>
    <w:rsid w:val="004226E9"/>
    <w:rsid w:val="00422F43"/>
    <w:rsid w:val="00423880"/>
    <w:rsid w:val="00423A5D"/>
    <w:rsid w:val="0042468A"/>
    <w:rsid w:val="00424983"/>
    <w:rsid w:val="0042516B"/>
    <w:rsid w:val="00426536"/>
    <w:rsid w:val="004272B4"/>
    <w:rsid w:val="0043023D"/>
    <w:rsid w:val="0043045E"/>
    <w:rsid w:val="0043181D"/>
    <w:rsid w:val="00432F01"/>
    <w:rsid w:val="004337B7"/>
    <w:rsid w:val="00433F97"/>
    <w:rsid w:val="00435389"/>
    <w:rsid w:val="004358E3"/>
    <w:rsid w:val="004365DF"/>
    <w:rsid w:val="0043668C"/>
    <w:rsid w:val="0043725D"/>
    <w:rsid w:val="0043736C"/>
    <w:rsid w:val="0044011E"/>
    <w:rsid w:val="00440E1E"/>
    <w:rsid w:val="004417AB"/>
    <w:rsid w:val="004427B1"/>
    <w:rsid w:val="00444999"/>
    <w:rsid w:val="0044539E"/>
    <w:rsid w:val="00445FBF"/>
    <w:rsid w:val="00447C43"/>
    <w:rsid w:val="00451448"/>
    <w:rsid w:val="00455568"/>
    <w:rsid w:val="00455999"/>
    <w:rsid w:val="00456693"/>
    <w:rsid w:val="00461DD4"/>
    <w:rsid w:val="0046357C"/>
    <w:rsid w:val="004639C0"/>
    <w:rsid w:val="00463D52"/>
    <w:rsid w:val="004648D0"/>
    <w:rsid w:val="00464EEE"/>
    <w:rsid w:val="00467CED"/>
    <w:rsid w:val="0047022C"/>
    <w:rsid w:val="004708FA"/>
    <w:rsid w:val="00471C88"/>
    <w:rsid w:val="00472E20"/>
    <w:rsid w:val="0047312A"/>
    <w:rsid w:val="004737AF"/>
    <w:rsid w:val="004737DD"/>
    <w:rsid w:val="004746B3"/>
    <w:rsid w:val="00475E29"/>
    <w:rsid w:val="00476EF8"/>
    <w:rsid w:val="00480644"/>
    <w:rsid w:val="00480BE6"/>
    <w:rsid w:val="0048135A"/>
    <w:rsid w:val="00481AD8"/>
    <w:rsid w:val="00482FA5"/>
    <w:rsid w:val="0048374E"/>
    <w:rsid w:val="004851B6"/>
    <w:rsid w:val="00485F65"/>
    <w:rsid w:val="004867BB"/>
    <w:rsid w:val="00486B39"/>
    <w:rsid w:val="00486D4D"/>
    <w:rsid w:val="00490BD5"/>
    <w:rsid w:val="004912E8"/>
    <w:rsid w:val="00492C6B"/>
    <w:rsid w:val="00492D2B"/>
    <w:rsid w:val="0049651F"/>
    <w:rsid w:val="004969FB"/>
    <w:rsid w:val="0049743C"/>
    <w:rsid w:val="004A1CD4"/>
    <w:rsid w:val="004A3EC1"/>
    <w:rsid w:val="004A458A"/>
    <w:rsid w:val="004A5573"/>
    <w:rsid w:val="004A5B1B"/>
    <w:rsid w:val="004B0625"/>
    <w:rsid w:val="004B0D33"/>
    <w:rsid w:val="004B1D23"/>
    <w:rsid w:val="004B27AE"/>
    <w:rsid w:val="004B62B2"/>
    <w:rsid w:val="004B7189"/>
    <w:rsid w:val="004B71C3"/>
    <w:rsid w:val="004B7B19"/>
    <w:rsid w:val="004C098A"/>
    <w:rsid w:val="004C22CF"/>
    <w:rsid w:val="004C3388"/>
    <w:rsid w:val="004D1216"/>
    <w:rsid w:val="004D13D4"/>
    <w:rsid w:val="004D2690"/>
    <w:rsid w:val="004D26AD"/>
    <w:rsid w:val="004D3338"/>
    <w:rsid w:val="004D3927"/>
    <w:rsid w:val="004D437C"/>
    <w:rsid w:val="004D4C3A"/>
    <w:rsid w:val="004E0118"/>
    <w:rsid w:val="004E02D6"/>
    <w:rsid w:val="004E2612"/>
    <w:rsid w:val="004E3BE6"/>
    <w:rsid w:val="004E53BC"/>
    <w:rsid w:val="004E6C3A"/>
    <w:rsid w:val="004E7A62"/>
    <w:rsid w:val="004E7F45"/>
    <w:rsid w:val="004F0FE6"/>
    <w:rsid w:val="004F1451"/>
    <w:rsid w:val="004F17A0"/>
    <w:rsid w:val="004F17B4"/>
    <w:rsid w:val="004F1BBE"/>
    <w:rsid w:val="004F2C1C"/>
    <w:rsid w:val="004F3857"/>
    <w:rsid w:val="004F5177"/>
    <w:rsid w:val="00501C3B"/>
    <w:rsid w:val="00504226"/>
    <w:rsid w:val="005048CD"/>
    <w:rsid w:val="005059E8"/>
    <w:rsid w:val="0050749E"/>
    <w:rsid w:val="00514D4A"/>
    <w:rsid w:val="00520F4E"/>
    <w:rsid w:val="00521D38"/>
    <w:rsid w:val="005235DB"/>
    <w:rsid w:val="005268CD"/>
    <w:rsid w:val="00526B21"/>
    <w:rsid w:val="00526C48"/>
    <w:rsid w:val="005307D7"/>
    <w:rsid w:val="005329C3"/>
    <w:rsid w:val="00532DE7"/>
    <w:rsid w:val="00534458"/>
    <w:rsid w:val="00534EA2"/>
    <w:rsid w:val="0054194D"/>
    <w:rsid w:val="00541C5B"/>
    <w:rsid w:val="0054382D"/>
    <w:rsid w:val="0054466B"/>
    <w:rsid w:val="00545AD0"/>
    <w:rsid w:val="005512DA"/>
    <w:rsid w:val="00551717"/>
    <w:rsid w:val="00552FA8"/>
    <w:rsid w:val="0055595C"/>
    <w:rsid w:val="00555D62"/>
    <w:rsid w:val="00556110"/>
    <w:rsid w:val="005565F1"/>
    <w:rsid w:val="005569E7"/>
    <w:rsid w:val="00557F5E"/>
    <w:rsid w:val="00560E24"/>
    <w:rsid w:val="0056372F"/>
    <w:rsid w:val="00564CF9"/>
    <w:rsid w:val="00565D81"/>
    <w:rsid w:val="00566923"/>
    <w:rsid w:val="00567BF4"/>
    <w:rsid w:val="005715D2"/>
    <w:rsid w:val="00573377"/>
    <w:rsid w:val="00573D4D"/>
    <w:rsid w:val="005749F9"/>
    <w:rsid w:val="00577ACC"/>
    <w:rsid w:val="00580F49"/>
    <w:rsid w:val="00584BEC"/>
    <w:rsid w:val="005873BD"/>
    <w:rsid w:val="005874AB"/>
    <w:rsid w:val="00592B00"/>
    <w:rsid w:val="00594B89"/>
    <w:rsid w:val="00594E76"/>
    <w:rsid w:val="0059539E"/>
    <w:rsid w:val="00595DC1"/>
    <w:rsid w:val="00595FB6"/>
    <w:rsid w:val="00596C2B"/>
    <w:rsid w:val="005A1F6F"/>
    <w:rsid w:val="005A3DD4"/>
    <w:rsid w:val="005A55EF"/>
    <w:rsid w:val="005A5D24"/>
    <w:rsid w:val="005A5E7E"/>
    <w:rsid w:val="005A6B93"/>
    <w:rsid w:val="005B06BE"/>
    <w:rsid w:val="005B1381"/>
    <w:rsid w:val="005B1FD8"/>
    <w:rsid w:val="005B2C10"/>
    <w:rsid w:val="005B4904"/>
    <w:rsid w:val="005B51F5"/>
    <w:rsid w:val="005B5C3F"/>
    <w:rsid w:val="005B64D0"/>
    <w:rsid w:val="005B7536"/>
    <w:rsid w:val="005B76B9"/>
    <w:rsid w:val="005C4214"/>
    <w:rsid w:val="005C64EB"/>
    <w:rsid w:val="005C68D2"/>
    <w:rsid w:val="005C7B7E"/>
    <w:rsid w:val="005D09F7"/>
    <w:rsid w:val="005D1EBD"/>
    <w:rsid w:val="005D2607"/>
    <w:rsid w:val="005D5376"/>
    <w:rsid w:val="005D645E"/>
    <w:rsid w:val="005D64D5"/>
    <w:rsid w:val="005E16DB"/>
    <w:rsid w:val="005E1D95"/>
    <w:rsid w:val="005E2E0B"/>
    <w:rsid w:val="005E2FF9"/>
    <w:rsid w:val="005E311D"/>
    <w:rsid w:val="005E3B3D"/>
    <w:rsid w:val="005E48CD"/>
    <w:rsid w:val="005E49F3"/>
    <w:rsid w:val="005E4D9A"/>
    <w:rsid w:val="005E62FD"/>
    <w:rsid w:val="005E6B33"/>
    <w:rsid w:val="005E7476"/>
    <w:rsid w:val="005F1A1C"/>
    <w:rsid w:val="005F25D5"/>
    <w:rsid w:val="005F373E"/>
    <w:rsid w:val="005F5AE4"/>
    <w:rsid w:val="005F6DAD"/>
    <w:rsid w:val="005F777B"/>
    <w:rsid w:val="00601307"/>
    <w:rsid w:val="00602814"/>
    <w:rsid w:val="006034E0"/>
    <w:rsid w:val="00605A9D"/>
    <w:rsid w:val="0060635E"/>
    <w:rsid w:val="0060644C"/>
    <w:rsid w:val="00606849"/>
    <w:rsid w:val="00606D77"/>
    <w:rsid w:val="00606E41"/>
    <w:rsid w:val="00606F70"/>
    <w:rsid w:val="00610480"/>
    <w:rsid w:val="00611752"/>
    <w:rsid w:val="00611ECA"/>
    <w:rsid w:val="00612703"/>
    <w:rsid w:val="00612A42"/>
    <w:rsid w:val="00613012"/>
    <w:rsid w:val="006132F3"/>
    <w:rsid w:val="00615728"/>
    <w:rsid w:val="00616951"/>
    <w:rsid w:val="00616C6A"/>
    <w:rsid w:val="00621BFE"/>
    <w:rsid w:val="00622D85"/>
    <w:rsid w:val="00623579"/>
    <w:rsid w:val="0062415E"/>
    <w:rsid w:val="006272FF"/>
    <w:rsid w:val="00627E23"/>
    <w:rsid w:val="006309D1"/>
    <w:rsid w:val="00631435"/>
    <w:rsid w:val="00631A14"/>
    <w:rsid w:val="0063527E"/>
    <w:rsid w:val="00635916"/>
    <w:rsid w:val="00636B3B"/>
    <w:rsid w:val="0064080B"/>
    <w:rsid w:val="00642865"/>
    <w:rsid w:val="00643448"/>
    <w:rsid w:val="0064604D"/>
    <w:rsid w:val="00646B45"/>
    <w:rsid w:val="00646E13"/>
    <w:rsid w:val="00646F82"/>
    <w:rsid w:val="0065029A"/>
    <w:rsid w:val="006507E7"/>
    <w:rsid w:val="00652275"/>
    <w:rsid w:val="0065295E"/>
    <w:rsid w:val="0065344D"/>
    <w:rsid w:val="0065618E"/>
    <w:rsid w:val="006564C6"/>
    <w:rsid w:val="00657429"/>
    <w:rsid w:val="0066019D"/>
    <w:rsid w:val="00662430"/>
    <w:rsid w:val="00663925"/>
    <w:rsid w:val="00664AAE"/>
    <w:rsid w:val="00665ABE"/>
    <w:rsid w:val="006721A2"/>
    <w:rsid w:val="0067346D"/>
    <w:rsid w:val="00674381"/>
    <w:rsid w:val="00676656"/>
    <w:rsid w:val="00677049"/>
    <w:rsid w:val="00677753"/>
    <w:rsid w:val="0068061B"/>
    <w:rsid w:val="006809D2"/>
    <w:rsid w:val="006814C4"/>
    <w:rsid w:val="00681C61"/>
    <w:rsid w:val="00681DE2"/>
    <w:rsid w:val="0068246A"/>
    <w:rsid w:val="006826A5"/>
    <w:rsid w:val="006858A4"/>
    <w:rsid w:val="0068654F"/>
    <w:rsid w:val="0068747D"/>
    <w:rsid w:val="00687DB3"/>
    <w:rsid w:val="00690C58"/>
    <w:rsid w:val="0069354B"/>
    <w:rsid w:val="00694BCB"/>
    <w:rsid w:val="0069709A"/>
    <w:rsid w:val="00697A51"/>
    <w:rsid w:val="006A01BF"/>
    <w:rsid w:val="006A03F3"/>
    <w:rsid w:val="006A0A26"/>
    <w:rsid w:val="006A0F82"/>
    <w:rsid w:val="006A1752"/>
    <w:rsid w:val="006A216D"/>
    <w:rsid w:val="006A3D74"/>
    <w:rsid w:val="006A3F09"/>
    <w:rsid w:val="006A53E9"/>
    <w:rsid w:val="006A5B83"/>
    <w:rsid w:val="006A5C19"/>
    <w:rsid w:val="006A65C8"/>
    <w:rsid w:val="006A6F98"/>
    <w:rsid w:val="006A7339"/>
    <w:rsid w:val="006B2C4C"/>
    <w:rsid w:val="006B598A"/>
    <w:rsid w:val="006B5A9A"/>
    <w:rsid w:val="006B63DF"/>
    <w:rsid w:val="006B7221"/>
    <w:rsid w:val="006C0204"/>
    <w:rsid w:val="006C0DD6"/>
    <w:rsid w:val="006C237F"/>
    <w:rsid w:val="006C26C0"/>
    <w:rsid w:val="006C282B"/>
    <w:rsid w:val="006C2C03"/>
    <w:rsid w:val="006C2C1F"/>
    <w:rsid w:val="006C2CF5"/>
    <w:rsid w:val="006C6067"/>
    <w:rsid w:val="006C6617"/>
    <w:rsid w:val="006C77EA"/>
    <w:rsid w:val="006D05CE"/>
    <w:rsid w:val="006D0C39"/>
    <w:rsid w:val="006D1A48"/>
    <w:rsid w:val="006D3C7A"/>
    <w:rsid w:val="006D5A6C"/>
    <w:rsid w:val="006D67EF"/>
    <w:rsid w:val="006E07AE"/>
    <w:rsid w:val="006E12B2"/>
    <w:rsid w:val="006E243C"/>
    <w:rsid w:val="006E2808"/>
    <w:rsid w:val="006E65C3"/>
    <w:rsid w:val="006E73AC"/>
    <w:rsid w:val="006F076C"/>
    <w:rsid w:val="006F1FEB"/>
    <w:rsid w:val="006F1FF1"/>
    <w:rsid w:val="006F2260"/>
    <w:rsid w:val="006F3773"/>
    <w:rsid w:val="006F46EC"/>
    <w:rsid w:val="006F67E3"/>
    <w:rsid w:val="006F6823"/>
    <w:rsid w:val="007004BB"/>
    <w:rsid w:val="00700A24"/>
    <w:rsid w:val="00701E81"/>
    <w:rsid w:val="007055AB"/>
    <w:rsid w:val="00705E7E"/>
    <w:rsid w:val="0070636F"/>
    <w:rsid w:val="00707279"/>
    <w:rsid w:val="007107BD"/>
    <w:rsid w:val="0071120E"/>
    <w:rsid w:val="00711A2C"/>
    <w:rsid w:val="007133C0"/>
    <w:rsid w:val="00713827"/>
    <w:rsid w:val="007148A0"/>
    <w:rsid w:val="007167D8"/>
    <w:rsid w:val="007175B6"/>
    <w:rsid w:val="007203F0"/>
    <w:rsid w:val="00720E4F"/>
    <w:rsid w:val="00721131"/>
    <w:rsid w:val="00721F22"/>
    <w:rsid w:val="00722606"/>
    <w:rsid w:val="007226F2"/>
    <w:rsid w:val="00723576"/>
    <w:rsid w:val="007235F4"/>
    <w:rsid w:val="007246B3"/>
    <w:rsid w:val="00725628"/>
    <w:rsid w:val="00726C6A"/>
    <w:rsid w:val="00727202"/>
    <w:rsid w:val="00727C85"/>
    <w:rsid w:val="007324F2"/>
    <w:rsid w:val="00734769"/>
    <w:rsid w:val="00734861"/>
    <w:rsid w:val="00735369"/>
    <w:rsid w:val="0073611E"/>
    <w:rsid w:val="00736D2B"/>
    <w:rsid w:val="00737AC5"/>
    <w:rsid w:val="0074001C"/>
    <w:rsid w:val="007400D1"/>
    <w:rsid w:val="007410A0"/>
    <w:rsid w:val="00741CB9"/>
    <w:rsid w:val="00741F65"/>
    <w:rsid w:val="00743DE6"/>
    <w:rsid w:val="0074594C"/>
    <w:rsid w:val="007465A1"/>
    <w:rsid w:val="00750F3C"/>
    <w:rsid w:val="007541CC"/>
    <w:rsid w:val="00754D33"/>
    <w:rsid w:val="007557ED"/>
    <w:rsid w:val="00755E22"/>
    <w:rsid w:val="007618A8"/>
    <w:rsid w:val="00763E9D"/>
    <w:rsid w:val="0076553E"/>
    <w:rsid w:val="00766ACB"/>
    <w:rsid w:val="00772D40"/>
    <w:rsid w:val="0077428D"/>
    <w:rsid w:val="007752B5"/>
    <w:rsid w:val="007758C2"/>
    <w:rsid w:val="007768E6"/>
    <w:rsid w:val="00777717"/>
    <w:rsid w:val="007807F5"/>
    <w:rsid w:val="0078210B"/>
    <w:rsid w:val="00782E4B"/>
    <w:rsid w:val="00783DAD"/>
    <w:rsid w:val="00784244"/>
    <w:rsid w:val="0078431E"/>
    <w:rsid w:val="0078438B"/>
    <w:rsid w:val="0078727A"/>
    <w:rsid w:val="00790B97"/>
    <w:rsid w:val="0079104A"/>
    <w:rsid w:val="00792777"/>
    <w:rsid w:val="00792845"/>
    <w:rsid w:val="00792C70"/>
    <w:rsid w:val="00793AD5"/>
    <w:rsid w:val="007948CF"/>
    <w:rsid w:val="00795080"/>
    <w:rsid w:val="00795B3A"/>
    <w:rsid w:val="007A370D"/>
    <w:rsid w:val="007A54C9"/>
    <w:rsid w:val="007A5CC9"/>
    <w:rsid w:val="007A6EEB"/>
    <w:rsid w:val="007A7E9E"/>
    <w:rsid w:val="007B0BB4"/>
    <w:rsid w:val="007B1087"/>
    <w:rsid w:val="007B14CA"/>
    <w:rsid w:val="007B30A6"/>
    <w:rsid w:val="007B3C86"/>
    <w:rsid w:val="007B7D44"/>
    <w:rsid w:val="007B7DD8"/>
    <w:rsid w:val="007C089A"/>
    <w:rsid w:val="007C2E6A"/>
    <w:rsid w:val="007C3011"/>
    <w:rsid w:val="007C583B"/>
    <w:rsid w:val="007C5FE6"/>
    <w:rsid w:val="007C66EA"/>
    <w:rsid w:val="007C7B14"/>
    <w:rsid w:val="007D4398"/>
    <w:rsid w:val="007D4531"/>
    <w:rsid w:val="007D5318"/>
    <w:rsid w:val="007D6360"/>
    <w:rsid w:val="007D74A4"/>
    <w:rsid w:val="007E377E"/>
    <w:rsid w:val="007E3CB1"/>
    <w:rsid w:val="007E5991"/>
    <w:rsid w:val="007E6639"/>
    <w:rsid w:val="007E6940"/>
    <w:rsid w:val="007E72C2"/>
    <w:rsid w:val="007F0A71"/>
    <w:rsid w:val="007F2C83"/>
    <w:rsid w:val="007F33EF"/>
    <w:rsid w:val="007F4029"/>
    <w:rsid w:val="007F43B5"/>
    <w:rsid w:val="007F517C"/>
    <w:rsid w:val="007F5625"/>
    <w:rsid w:val="007F617F"/>
    <w:rsid w:val="007F6713"/>
    <w:rsid w:val="007F7077"/>
    <w:rsid w:val="00801023"/>
    <w:rsid w:val="00801493"/>
    <w:rsid w:val="00801587"/>
    <w:rsid w:val="00802292"/>
    <w:rsid w:val="00804A3A"/>
    <w:rsid w:val="00806215"/>
    <w:rsid w:val="008072BA"/>
    <w:rsid w:val="008075C5"/>
    <w:rsid w:val="008077B8"/>
    <w:rsid w:val="00807A01"/>
    <w:rsid w:val="00810041"/>
    <w:rsid w:val="00810331"/>
    <w:rsid w:val="008135C6"/>
    <w:rsid w:val="00814F4D"/>
    <w:rsid w:val="00815BF1"/>
    <w:rsid w:val="00821A86"/>
    <w:rsid w:val="008259C0"/>
    <w:rsid w:val="00825F6E"/>
    <w:rsid w:val="00826A2D"/>
    <w:rsid w:val="00826D36"/>
    <w:rsid w:val="00826EAA"/>
    <w:rsid w:val="00827B66"/>
    <w:rsid w:val="00827D04"/>
    <w:rsid w:val="008306BC"/>
    <w:rsid w:val="00831036"/>
    <w:rsid w:val="00832147"/>
    <w:rsid w:val="008336AC"/>
    <w:rsid w:val="0083373B"/>
    <w:rsid w:val="008350DD"/>
    <w:rsid w:val="008360E4"/>
    <w:rsid w:val="00840E42"/>
    <w:rsid w:val="00845014"/>
    <w:rsid w:val="00846976"/>
    <w:rsid w:val="00847266"/>
    <w:rsid w:val="008530E3"/>
    <w:rsid w:val="00853116"/>
    <w:rsid w:val="00853D7F"/>
    <w:rsid w:val="00854312"/>
    <w:rsid w:val="0085508E"/>
    <w:rsid w:val="008566E5"/>
    <w:rsid w:val="008571FD"/>
    <w:rsid w:val="0085789B"/>
    <w:rsid w:val="00860945"/>
    <w:rsid w:val="008613E1"/>
    <w:rsid w:val="00863296"/>
    <w:rsid w:val="00863752"/>
    <w:rsid w:val="00863B55"/>
    <w:rsid w:val="00863DB2"/>
    <w:rsid w:val="00864146"/>
    <w:rsid w:val="00864544"/>
    <w:rsid w:val="00865451"/>
    <w:rsid w:val="00865810"/>
    <w:rsid w:val="00872AE0"/>
    <w:rsid w:val="0087323F"/>
    <w:rsid w:val="00875806"/>
    <w:rsid w:val="00875E43"/>
    <w:rsid w:val="0088218F"/>
    <w:rsid w:val="00884F1F"/>
    <w:rsid w:val="00890D85"/>
    <w:rsid w:val="00891AE5"/>
    <w:rsid w:val="00892661"/>
    <w:rsid w:val="00892919"/>
    <w:rsid w:val="0089304B"/>
    <w:rsid w:val="00893EDD"/>
    <w:rsid w:val="00894AD4"/>
    <w:rsid w:val="008955C4"/>
    <w:rsid w:val="00895668"/>
    <w:rsid w:val="00895A99"/>
    <w:rsid w:val="00896018"/>
    <w:rsid w:val="008A14C5"/>
    <w:rsid w:val="008A1B8F"/>
    <w:rsid w:val="008A20D8"/>
    <w:rsid w:val="008A26B1"/>
    <w:rsid w:val="008A2E5C"/>
    <w:rsid w:val="008A3579"/>
    <w:rsid w:val="008A3B61"/>
    <w:rsid w:val="008A5A3E"/>
    <w:rsid w:val="008A6EFE"/>
    <w:rsid w:val="008A79A9"/>
    <w:rsid w:val="008B074D"/>
    <w:rsid w:val="008B2475"/>
    <w:rsid w:val="008B26C1"/>
    <w:rsid w:val="008B329D"/>
    <w:rsid w:val="008B3E82"/>
    <w:rsid w:val="008B74A5"/>
    <w:rsid w:val="008C03E8"/>
    <w:rsid w:val="008C0CC8"/>
    <w:rsid w:val="008C2152"/>
    <w:rsid w:val="008C2337"/>
    <w:rsid w:val="008C5FCD"/>
    <w:rsid w:val="008C764A"/>
    <w:rsid w:val="008C7BDE"/>
    <w:rsid w:val="008D0937"/>
    <w:rsid w:val="008D19B0"/>
    <w:rsid w:val="008D3AD5"/>
    <w:rsid w:val="008D719A"/>
    <w:rsid w:val="008D7CD3"/>
    <w:rsid w:val="008E0E41"/>
    <w:rsid w:val="008E20E7"/>
    <w:rsid w:val="008E3F23"/>
    <w:rsid w:val="008E4E81"/>
    <w:rsid w:val="008E54D7"/>
    <w:rsid w:val="008E7B44"/>
    <w:rsid w:val="008F02A1"/>
    <w:rsid w:val="008F0A45"/>
    <w:rsid w:val="008F0B66"/>
    <w:rsid w:val="008F13D4"/>
    <w:rsid w:val="008F1674"/>
    <w:rsid w:val="008F194A"/>
    <w:rsid w:val="008F258A"/>
    <w:rsid w:val="008F53A8"/>
    <w:rsid w:val="009019EA"/>
    <w:rsid w:val="00902E60"/>
    <w:rsid w:val="0090353E"/>
    <w:rsid w:val="00903CA8"/>
    <w:rsid w:val="00903E49"/>
    <w:rsid w:val="00904D3D"/>
    <w:rsid w:val="0090598D"/>
    <w:rsid w:val="00906C82"/>
    <w:rsid w:val="00907612"/>
    <w:rsid w:val="0091023D"/>
    <w:rsid w:val="009104BE"/>
    <w:rsid w:val="0091066E"/>
    <w:rsid w:val="00911154"/>
    <w:rsid w:val="00911485"/>
    <w:rsid w:val="00913FD2"/>
    <w:rsid w:val="0092174C"/>
    <w:rsid w:val="009237FB"/>
    <w:rsid w:val="00924F81"/>
    <w:rsid w:val="00925BAD"/>
    <w:rsid w:val="00926604"/>
    <w:rsid w:val="0092765A"/>
    <w:rsid w:val="00927A0E"/>
    <w:rsid w:val="00931D18"/>
    <w:rsid w:val="009338D4"/>
    <w:rsid w:val="00933E3C"/>
    <w:rsid w:val="00934857"/>
    <w:rsid w:val="00934C25"/>
    <w:rsid w:val="00935499"/>
    <w:rsid w:val="00937906"/>
    <w:rsid w:val="00940160"/>
    <w:rsid w:val="00940E7D"/>
    <w:rsid w:val="0094228C"/>
    <w:rsid w:val="009422E3"/>
    <w:rsid w:val="00943FE1"/>
    <w:rsid w:val="00944462"/>
    <w:rsid w:val="00945C2E"/>
    <w:rsid w:val="009463D9"/>
    <w:rsid w:val="00946ECB"/>
    <w:rsid w:val="0094709C"/>
    <w:rsid w:val="0094729A"/>
    <w:rsid w:val="00952F96"/>
    <w:rsid w:val="00953BAB"/>
    <w:rsid w:val="00953D98"/>
    <w:rsid w:val="00955432"/>
    <w:rsid w:val="00955809"/>
    <w:rsid w:val="00957C63"/>
    <w:rsid w:val="0096038E"/>
    <w:rsid w:val="0096150F"/>
    <w:rsid w:val="009634B9"/>
    <w:rsid w:val="0096413D"/>
    <w:rsid w:val="00966EB2"/>
    <w:rsid w:val="0096751C"/>
    <w:rsid w:val="009701D4"/>
    <w:rsid w:val="00970DCC"/>
    <w:rsid w:val="00977256"/>
    <w:rsid w:val="009801B8"/>
    <w:rsid w:val="009801F7"/>
    <w:rsid w:val="00980DB2"/>
    <w:rsid w:val="009817B7"/>
    <w:rsid w:val="00982E93"/>
    <w:rsid w:val="00986767"/>
    <w:rsid w:val="0098697F"/>
    <w:rsid w:val="009869FE"/>
    <w:rsid w:val="00990FF2"/>
    <w:rsid w:val="0099142A"/>
    <w:rsid w:val="00991539"/>
    <w:rsid w:val="009921D5"/>
    <w:rsid w:val="00992302"/>
    <w:rsid w:val="00992862"/>
    <w:rsid w:val="009948C8"/>
    <w:rsid w:val="00994C8F"/>
    <w:rsid w:val="009968BB"/>
    <w:rsid w:val="00996A1F"/>
    <w:rsid w:val="00996C8F"/>
    <w:rsid w:val="009973B1"/>
    <w:rsid w:val="00997BAB"/>
    <w:rsid w:val="009A3202"/>
    <w:rsid w:val="009A3600"/>
    <w:rsid w:val="009A479A"/>
    <w:rsid w:val="009A5793"/>
    <w:rsid w:val="009A57A2"/>
    <w:rsid w:val="009A6FF7"/>
    <w:rsid w:val="009B057E"/>
    <w:rsid w:val="009B3248"/>
    <w:rsid w:val="009B59AE"/>
    <w:rsid w:val="009B78F8"/>
    <w:rsid w:val="009B7CBB"/>
    <w:rsid w:val="009B7E6A"/>
    <w:rsid w:val="009C067B"/>
    <w:rsid w:val="009C2ADE"/>
    <w:rsid w:val="009C3D32"/>
    <w:rsid w:val="009C4D80"/>
    <w:rsid w:val="009C687D"/>
    <w:rsid w:val="009D499B"/>
    <w:rsid w:val="009D5AD1"/>
    <w:rsid w:val="009D5D08"/>
    <w:rsid w:val="009D7513"/>
    <w:rsid w:val="009D7C69"/>
    <w:rsid w:val="009D7FE2"/>
    <w:rsid w:val="009E33C6"/>
    <w:rsid w:val="009E48CD"/>
    <w:rsid w:val="009E6876"/>
    <w:rsid w:val="009E6AF4"/>
    <w:rsid w:val="009E6F60"/>
    <w:rsid w:val="009E7AAE"/>
    <w:rsid w:val="009E7B44"/>
    <w:rsid w:val="009F2F0D"/>
    <w:rsid w:val="009F5678"/>
    <w:rsid w:val="009F6115"/>
    <w:rsid w:val="009F7776"/>
    <w:rsid w:val="00A02914"/>
    <w:rsid w:val="00A03D9D"/>
    <w:rsid w:val="00A07736"/>
    <w:rsid w:val="00A10326"/>
    <w:rsid w:val="00A106AF"/>
    <w:rsid w:val="00A108C7"/>
    <w:rsid w:val="00A1121F"/>
    <w:rsid w:val="00A131B5"/>
    <w:rsid w:val="00A14F39"/>
    <w:rsid w:val="00A1576D"/>
    <w:rsid w:val="00A15B4D"/>
    <w:rsid w:val="00A166CF"/>
    <w:rsid w:val="00A1694D"/>
    <w:rsid w:val="00A171CB"/>
    <w:rsid w:val="00A17E80"/>
    <w:rsid w:val="00A2014C"/>
    <w:rsid w:val="00A238A8"/>
    <w:rsid w:val="00A2475B"/>
    <w:rsid w:val="00A24EBA"/>
    <w:rsid w:val="00A24F27"/>
    <w:rsid w:val="00A3028A"/>
    <w:rsid w:val="00A31AFB"/>
    <w:rsid w:val="00A322A9"/>
    <w:rsid w:val="00A325F9"/>
    <w:rsid w:val="00A3383A"/>
    <w:rsid w:val="00A34886"/>
    <w:rsid w:val="00A35399"/>
    <w:rsid w:val="00A35CFC"/>
    <w:rsid w:val="00A35E0B"/>
    <w:rsid w:val="00A361E5"/>
    <w:rsid w:val="00A369EC"/>
    <w:rsid w:val="00A374AE"/>
    <w:rsid w:val="00A379D3"/>
    <w:rsid w:val="00A403D4"/>
    <w:rsid w:val="00A422D9"/>
    <w:rsid w:val="00A427D4"/>
    <w:rsid w:val="00A42B19"/>
    <w:rsid w:val="00A45BB0"/>
    <w:rsid w:val="00A46AE3"/>
    <w:rsid w:val="00A5076B"/>
    <w:rsid w:val="00A51389"/>
    <w:rsid w:val="00A5144F"/>
    <w:rsid w:val="00A51949"/>
    <w:rsid w:val="00A52D02"/>
    <w:rsid w:val="00A556D2"/>
    <w:rsid w:val="00A557D9"/>
    <w:rsid w:val="00A559D4"/>
    <w:rsid w:val="00A5746F"/>
    <w:rsid w:val="00A603AF"/>
    <w:rsid w:val="00A62830"/>
    <w:rsid w:val="00A62BFA"/>
    <w:rsid w:val="00A62D3F"/>
    <w:rsid w:val="00A63265"/>
    <w:rsid w:val="00A6382D"/>
    <w:rsid w:val="00A647B9"/>
    <w:rsid w:val="00A6619D"/>
    <w:rsid w:val="00A67627"/>
    <w:rsid w:val="00A67936"/>
    <w:rsid w:val="00A70C3F"/>
    <w:rsid w:val="00A75256"/>
    <w:rsid w:val="00A7653C"/>
    <w:rsid w:val="00A76CB8"/>
    <w:rsid w:val="00A772E8"/>
    <w:rsid w:val="00A772F3"/>
    <w:rsid w:val="00A80B47"/>
    <w:rsid w:val="00A81F3D"/>
    <w:rsid w:val="00A849CC"/>
    <w:rsid w:val="00A8631F"/>
    <w:rsid w:val="00A90AC1"/>
    <w:rsid w:val="00A933E0"/>
    <w:rsid w:val="00A952CA"/>
    <w:rsid w:val="00A96700"/>
    <w:rsid w:val="00A96DD9"/>
    <w:rsid w:val="00A97FF2"/>
    <w:rsid w:val="00AA0B39"/>
    <w:rsid w:val="00AA31BB"/>
    <w:rsid w:val="00AA375E"/>
    <w:rsid w:val="00AA4CC9"/>
    <w:rsid w:val="00AA4DD0"/>
    <w:rsid w:val="00AA725B"/>
    <w:rsid w:val="00AB2C34"/>
    <w:rsid w:val="00AB3055"/>
    <w:rsid w:val="00AB306E"/>
    <w:rsid w:val="00AC2930"/>
    <w:rsid w:val="00AC3D38"/>
    <w:rsid w:val="00AC3EE6"/>
    <w:rsid w:val="00AC5416"/>
    <w:rsid w:val="00AC61E7"/>
    <w:rsid w:val="00AC72C7"/>
    <w:rsid w:val="00AC7B73"/>
    <w:rsid w:val="00AC7E86"/>
    <w:rsid w:val="00AD0FED"/>
    <w:rsid w:val="00AD1A25"/>
    <w:rsid w:val="00AD1B07"/>
    <w:rsid w:val="00AD1FEB"/>
    <w:rsid w:val="00AD25B1"/>
    <w:rsid w:val="00AD2BD3"/>
    <w:rsid w:val="00AD35D1"/>
    <w:rsid w:val="00AD5D9A"/>
    <w:rsid w:val="00AD6CDF"/>
    <w:rsid w:val="00AD7CB1"/>
    <w:rsid w:val="00AE02C5"/>
    <w:rsid w:val="00AE12A6"/>
    <w:rsid w:val="00AE3CE4"/>
    <w:rsid w:val="00AE436B"/>
    <w:rsid w:val="00AE4419"/>
    <w:rsid w:val="00AE47D7"/>
    <w:rsid w:val="00AE4BC0"/>
    <w:rsid w:val="00AF177E"/>
    <w:rsid w:val="00AF2DD2"/>
    <w:rsid w:val="00AF4405"/>
    <w:rsid w:val="00AF47F2"/>
    <w:rsid w:val="00AF5EFD"/>
    <w:rsid w:val="00AF66B8"/>
    <w:rsid w:val="00B003A8"/>
    <w:rsid w:val="00B0120E"/>
    <w:rsid w:val="00B01387"/>
    <w:rsid w:val="00B01AD5"/>
    <w:rsid w:val="00B03260"/>
    <w:rsid w:val="00B04535"/>
    <w:rsid w:val="00B05B34"/>
    <w:rsid w:val="00B06382"/>
    <w:rsid w:val="00B06958"/>
    <w:rsid w:val="00B06F8E"/>
    <w:rsid w:val="00B07731"/>
    <w:rsid w:val="00B11162"/>
    <w:rsid w:val="00B12292"/>
    <w:rsid w:val="00B14A92"/>
    <w:rsid w:val="00B20918"/>
    <w:rsid w:val="00B21943"/>
    <w:rsid w:val="00B22382"/>
    <w:rsid w:val="00B22824"/>
    <w:rsid w:val="00B23CC2"/>
    <w:rsid w:val="00B23FC3"/>
    <w:rsid w:val="00B25E75"/>
    <w:rsid w:val="00B2693F"/>
    <w:rsid w:val="00B26989"/>
    <w:rsid w:val="00B2765F"/>
    <w:rsid w:val="00B27A50"/>
    <w:rsid w:val="00B27A51"/>
    <w:rsid w:val="00B27A99"/>
    <w:rsid w:val="00B30480"/>
    <w:rsid w:val="00B305F2"/>
    <w:rsid w:val="00B30AE7"/>
    <w:rsid w:val="00B31DB0"/>
    <w:rsid w:val="00B31EB5"/>
    <w:rsid w:val="00B4036B"/>
    <w:rsid w:val="00B40628"/>
    <w:rsid w:val="00B40E68"/>
    <w:rsid w:val="00B4360A"/>
    <w:rsid w:val="00B43D17"/>
    <w:rsid w:val="00B445DA"/>
    <w:rsid w:val="00B44B06"/>
    <w:rsid w:val="00B4506B"/>
    <w:rsid w:val="00B461C1"/>
    <w:rsid w:val="00B467C5"/>
    <w:rsid w:val="00B471DC"/>
    <w:rsid w:val="00B478AF"/>
    <w:rsid w:val="00B47B5B"/>
    <w:rsid w:val="00B47CF3"/>
    <w:rsid w:val="00B5082E"/>
    <w:rsid w:val="00B515BB"/>
    <w:rsid w:val="00B5308E"/>
    <w:rsid w:val="00B53918"/>
    <w:rsid w:val="00B559BE"/>
    <w:rsid w:val="00B57771"/>
    <w:rsid w:val="00B577A6"/>
    <w:rsid w:val="00B600DE"/>
    <w:rsid w:val="00B6253E"/>
    <w:rsid w:val="00B62612"/>
    <w:rsid w:val="00B62769"/>
    <w:rsid w:val="00B627BC"/>
    <w:rsid w:val="00B62E41"/>
    <w:rsid w:val="00B632E9"/>
    <w:rsid w:val="00B64BB0"/>
    <w:rsid w:val="00B6548E"/>
    <w:rsid w:val="00B6621B"/>
    <w:rsid w:val="00B66C6E"/>
    <w:rsid w:val="00B66C9E"/>
    <w:rsid w:val="00B73D68"/>
    <w:rsid w:val="00B74529"/>
    <w:rsid w:val="00B747D1"/>
    <w:rsid w:val="00B74A31"/>
    <w:rsid w:val="00B75983"/>
    <w:rsid w:val="00B77081"/>
    <w:rsid w:val="00B77B2D"/>
    <w:rsid w:val="00B77D08"/>
    <w:rsid w:val="00B8186B"/>
    <w:rsid w:val="00B82561"/>
    <w:rsid w:val="00B83F6E"/>
    <w:rsid w:val="00B84451"/>
    <w:rsid w:val="00B849E8"/>
    <w:rsid w:val="00B8506E"/>
    <w:rsid w:val="00B87FD0"/>
    <w:rsid w:val="00B91962"/>
    <w:rsid w:val="00B948AB"/>
    <w:rsid w:val="00B9514C"/>
    <w:rsid w:val="00B969BC"/>
    <w:rsid w:val="00B9711C"/>
    <w:rsid w:val="00B97382"/>
    <w:rsid w:val="00B97B06"/>
    <w:rsid w:val="00B97D8A"/>
    <w:rsid w:val="00B97DDC"/>
    <w:rsid w:val="00BA1765"/>
    <w:rsid w:val="00BA3783"/>
    <w:rsid w:val="00BA47F0"/>
    <w:rsid w:val="00BA53E1"/>
    <w:rsid w:val="00BA5CCA"/>
    <w:rsid w:val="00BA6E00"/>
    <w:rsid w:val="00BB01C0"/>
    <w:rsid w:val="00BB0E53"/>
    <w:rsid w:val="00BB1A8A"/>
    <w:rsid w:val="00BB24F0"/>
    <w:rsid w:val="00BB37A3"/>
    <w:rsid w:val="00BB3F4B"/>
    <w:rsid w:val="00BB52DE"/>
    <w:rsid w:val="00BB61C4"/>
    <w:rsid w:val="00BB7E5A"/>
    <w:rsid w:val="00BC0A8B"/>
    <w:rsid w:val="00BC1560"/>
    <w:rsid w:val="00BC4650"/>
    <w:rsid w:val="00BC7793"/>
    <w:rsid w:val="00BD0129"/>
    <w:rsid w:val="00BD0E92"/>
    <w:rsid w:val="00BD1458"/>
    <w:rsid w:val="00BD1C13"/>
    <w:rsid w:val="00BD2680"/>
    <w:rsid w:val="00BD3311"/>
    <w:rsid w:val="00BD44EC"/>
    <w:rsid w:val="00BD512F"/>
    <w:rsid w:val="00BD584F"/>
    <w:rsid w:val="00BD59BB"/>
    <w:rsid w:val="00BE0CC9"/>
    <w:rsid w:val="00BE16A9"/>
    <w:rsid w:val="00BF033D"/>
    <w:rsid w:val="00BF0D02"/>
    <w:rsid w:val="00BF45F7"/>
    <w:rsid w:val="00BF626A"/>
    <w:rsid w:val="00BF62C3"/>
    <w:rsid w:val="00BF6D64"/>
    <w:rsid w:val="00BF7583"/>
    <w:rsid w:val="00BF7FD5"/>
    <w:rsid w:val="00C010A0"/>
    <w:rsid w:val="00C03EA3"/>
    <w:rsid w:val="00C03F8B"/>
    <w:rsid w:val="00C048F1"/>
    <w:rsid w:val="00C05003"/>
    <w:rsid w:val="00C059CF"/>
    <w:rsid w:val="00C061F5"/>
    <w:rsid w:val="00C1059D"/>
    <w:rsid w:val="00C11622"/>
    <w:rsid w:val="00C1200A"/>
    <w:rsid w:val="00C12E27"/>
    <w:rsid w:val="00C12FB9"/>
    <w:rsid w:val="00C130A7"/>
    <w:rsid w:val="00C1478F"/>
    <w:rsid w:val="00C154D8"/>
    <w:rsid w:val="00C1579D"/>
    <w:rsid w:val="00C1601E"/>
    <w:rsid w:val="00C160E7"/>
    <w:rsid w:val="00C16683"/>
    <w:rsid w:val="00C17394"/>
    <w:rsid w:val="00C226B5"/>
    <w:rsid w:val="00C241E3"/>
    <w:rsid w:val="00C26216"/>
    <w:rsid w:val="00C31420"/>
    <w:rsid w:val="00C315B7"/>
    <w:rsid w:val="00C31DAC"/>
    <w:rsid w:val="00C32C9C"/>
    <w:rsid w:val="00C33148"/>
    <w:rsid w:val="00C3378F"/>
    <w:rsid w:val="00C36CC0"/>
    <w:rsid w:val="00C36DD8"/>
    <w:rsid w:val="00C41D58"/>
    <w:rsid w:val="00C42668"/>
    <w:rsid w:val="00C427C4"/>
    <w:rsid w:val="00C43175"/>
    <w:rsid w:val="00C44271"/>
    <w:rsid w:val="00C4429C"/>
    <w:rsid w:val="00C445D4"/>
    <w:rsid w:val="00C45AB3"/>
    <w:rsid w:val="00C45CD0"/>
    <w:rsid w:val="00C46517"/>
    <w:rsid w:val="00C47559"/>
    <w:rsid w:val="00C50165"/>
    <w:rsid w:val="00C50B20"/>
    <w:rsid w:val="00C5105F"/>
    <w:rsid w:val="00C515F7"/>
    <w:rsid w:val="00C51806"/>
    <w:rsid w:val="00C523FD"/>
    <w:rsid w:val="00C525C4"/>
    <w:rsid w:val="00C52E3A"/>
    <w:rsid w:val="00C53B35"/>
    <w:rsid w:val="00C57283"/>
    <w:rsid w:val="00C60E7A"/>
    <w:rsid w:val="00C6160D"/>
    <w:rsid w:val="00C6275F"/>
    <w:rsid w:val="00C65E22"/>
    <w:rsid w:val="00C76486"/>
    <w:rsid w:val="00C776A2"/>
    <w:rsid w:val="00C77A1E"/>
    <w:rsid w:val="00C77E8C"/>
    <w:rsid w:val="00C77FE0"/>
    <w:rsid w:val="00C8026C"/>
    <w:rsid w:val="00C803D7"/>
    <w:rsid w:val="00C8200D"/>
    <w:rsid w:val="00C82CA4"/>
    <w:rsid w:val="00C8359C"/>
    <w:rsid w:val="00C835B4"/>
    <w:rsid w:val="00C83968"/>
    <w:rsid w:val="00C84DFF"/>
    <w:rsid w:val="00C85709"/>
    <w:rsid w:val="00C85E27"/>
    <w:rsid w:val="00C87367"/>
    <w:rsid w:val="00C878A3"/>
    <w:rsid w:val="00C87AB1"/>
    <w:rsid w:val="00C930C7"/>
    <w:rsid w:val="00C95A0A"/>
    <w:rsid w:val="00C974C6"/>
    <w:rsid w:val="00C97E51"/>
    <w:rsid w:val="00CA074E"/>
    <w:rsid w:val="00CA2D49"/>
    <w:rsid w:val="00CA3897"/>
    <w:rsid w:val="00CA526E"/>
    <w:rsid w:val="00CA570D"/>
    <w:rsid w:val="00CA62D6"/>
    <w:rsid w:val="00CB02E8"/>
    <w:rsid w:val="00CB09B2"/>
    <w:rsid w:val="00CB2832"/>
    <w:rsid w:val="00CB5C22"/>
    <w:rsid w:val="00CB7DA0"/>
    <w:rsid w:val="00CC0B5C"/>
    <w:rsid w:val="00CC334B"/>
    <w:rsid w:val="00CC34AB"/>
    <w:rsid w:val="00CC43A0"/>
    <w:rsid w:val="00CC48BB"/>
    <w:rsid w:val="00CC59D8"/>
    <w:rsid w:val="00CC6383"/>
    <w:rsid w:val="00CD000C"/>
    <w:rsid w:val="00CD0384"/>
    <w:rsid w:val="00CD1765"/>
    <w:rsid w:val="00CD318C"/>
    <w:rsid w:val="00CD41E7"/>
    <w:rsid w:val="00CD4B69"/>
    <w:rsid w:val="00CD5D35"/>
    <w:rsid w:val="00CD67B6"/>
    <w:rsid w:val="00CE1B7C"/>
    <w:rsid w:val="00CE2ED7"/>
    <w:rsid w:val="00CE33FB"/>
    <w:rsid w:val="00CE4777"/>
    <w:rsid w:val="00CE4CB3"/>
    <w:rsid w:val="00CE5ED3"/>
    <w:rsid w:val="00CE6BD9"/>
    <w:rsid w:val="00CF03FC"/>
    <w:rsid w:val="00CF1345"/>
    <w:rsid w:val="00CF2266"/>
    <w:rsid w:val="00CF3635"/>
    <w:rsid w:val="00CF40D1"/>
    <w:rsid w:val="00CF53B3"/>
    <w:rsid w:val="00CF76AD"/>
    <w:rsid w:val="00CF7DC3"/>
    <w:rsid w:val="00D00B34"/>
    <w:rsid w:val="00D00B5C"/>
    <w:rsid w:val="00D0500C"/>
    <w:rsid w:val="00D05857"/>
    <w:rsid w:val="00D07A4C"/>
    <w:rsid w:val="00D07D77"/>
    <w:rsid w:val="00D12808"/>
    <w:rsid w:val="00D15D8E"/>
    <w:rsid w:val="00D16F93"/>
    <w:rsid w:val="00D170F1"/>
    <w:rsid w:val="00D17915"/>
    <w:rsid w:val="00D21D56"/>
    <w:rsid w:val="00D22B44"/>
    <w:rsid w:val="00D24033"/>
    <w:rsid w:val="00D242AD"/>
    <w:rsid w:val="00D26486"/>
    <w:rsid w:val="00D3052D"/>
    <w:rsid w:val="00D30A47"/>
    <w:rsid w:val="00D318FA"/>
    <w:rsid w:val="00D346FE"/>
    <w:rsid w:val="00D37302"/>
    <w:rsid w:val="00D412E2"/>
    <w:rsid w:val="00D42ABC"/>
    <w:rsid w:val="00D42CEF"/>
    <w:rsid w:val="00D43322"/>
    <w:rsid w:val="00D43333"/>
    <w:rsid w:val="00D43714"/>
    <w:rsid w:val="00D43842"/>
    <w:rsid w:val="00D43B40"/>
    <w:rsid w:val="00D44566"/>
    <w:rsid w:val="00D45507"/>
    <w:rsid w:val="00D47743"/>
    <w:rsid w:val="00D50267"/>
    <w:rsid w:val="00D5060B"/>
    <w:rsid w:val="00D5192E"/>
    <w:rsid w:val="00D51EF3"/>
    <w:rsid w:val="00D5236F"/>
    <w:rsid w:val="00D52F1F"/>
    <w:rsid w:val="00D5540B"/>
    <w:rsid w:val="00D5619A"/>
    <w:rsid w:val="00D60B60"/>
    <w:rsid w:val="00D6285C"/>
    <w:rsid w:val="00D62C1E"/>
    <w:rsid w:val="00D64CBD"/>
    <w:rsid w:val="00D705FE"/>
    <w:rsid w:val="00D70819"/>
    <w:rsid w:val="00D70A34"/>
    <w:rsid w:val="00D70A88"/>
    <w:rsid w:val="00D70E71"/>
    <w:rsid w:val="00D72D0F"/>
    <w:rsid w:val="00D742F5"/>
    <w:rsid w:val="00D74C39"/>
    <w:rsid w:val="00D757F8"/>
    <w:rsid w:val="00D7587C"/>
    <w:rsid w:val="00D77229"/>
    <w:rsid w:val="00D807EC"/>
    <w:rsid w:val="00D82BEA"/>
    <w:rsid w:val="00D83FED"/>
    <w:rsid w:val="00D84E43"/>
    <w:rsid w:val="00D8668A"/>
    <w:rsid w:val="00D92FE2"/>
    <w:rsid w:val="00D96675"/>
    <w:rsid w:val="00D970AF"/>
    <w:rsid w:val="00DA00D9"/>
    <w:rsid w:val="00DA09B7"/>
    <w:rsid w:val="00DA1C7E"/>
    <w:rsid w:val="00DA26EF"/>
    <w:rsid w:val="00DA3E1D"/>
    <w:rsid w:val="00DA64BC"/>
    <w:rsid w:val="00DA6557"/>
    <w:rsid w:val="00DA688A"/>
    <w:rsid w:val="00DA7DCA"/>
    <w:rsid w:val="00DB06A8"/>
    <w:rsid w:val="00DB3CEB"/>
    <w:rsid w:val="00DB7516"/>
    <w:rsid w:val="00DC2ECF"/>
    <w:rsid w:val="00DC4E27"/>
    <w:rsid w:val="00DC4EB9"/>
    <w:rsid w:val="00DD0A27"/>
    <w:rsid w:val="00DD0D5E"/>
    <w:rsid w:val="00DD2757"/>
    <w:rsid w:val="00DD41E3"/>
    <w:rsid w:val="00DD43CE"/>
    <w:rsid w:val="00DD5D20"/>
    <w:rsid w:val="00DD636C"/>
    <w:rsid w:val="00DD7BE3"/>
    <w:rsid w:val="00DE068E"/>
    <w:rsid w:val="00DE191C"/>
    <w:rsid w:val="00DE1981"/>
    <w:rsid w:val="00DE2493"/>
    <w:rsid w:val="00DE3396"/>
    <w:rsid w:val="00DE3C78"/>
    <w:rsid w:val="00DF18D4"/>
    <w:rsid w:val="00DF2057"/>
    <w:rsid w:val="00DF37A0"/>
    <w:rsid w:val="00DF6E67"/>
    <w:rsid w:val="00DF779A"/>
    <w:rsid w:val="00DF7E52"/>
    <w:rsid w:val="00E00237"/>
    <w:rsid w:val="00E00AB9"/>
    <w:rsid w:val="00E01003"/>
    <w:rsid w:val="00E0161D"/>
    <w:rsid w:val="00E0180B"/>
    <w:rsid w:val="00E0228F"/>
    <w:rsid w:val="00E0391B"/>
    <w:rsid w:val="00E05E7F"/>
    <w:rsid w:val="00E06290"/>
    <w:rsid w:val="00E10837"/>
    <w:rsid w:val="00E1178B"/>
    <w:rsid w:val="00E138E1"/>
    <w:rsid w:val="00E14931"/>
    <w:rsid w:val="00E1674D"/>
    <w:rsid w:val="00E17E86"/>
    <w:rsid w:val="00E20D4C"/>
    <w:rsid w:val="00E24DBD"/>
    <w:rsid w:val="00E250C8"/>
    <w:rsid w:val="00E26BA1"/>
    <w:rsid w:val="00E26DD2"/>
    <w:rsid w:val="00E32A94"/>
    <w:rsid w:val="00E352CD"/>
    <w:rsid w:val="00E3568A"/>
    <w:rsid w:val="00E35ADF"/>
    <w:rsid w:val="00E40EF5"/>
    <w:rsid w:val="00E411FF"/>
    <w:rsid w:val="00E41AA0"/>
    <w:rsid w:val="00E436E5"/>
    <w:rsid w:val="00E45A02"/>
    <w:rsid w:val="00E47A7D"/>
    <w:rsid w:val="00E50E64"/>
    <w:rsid w:val="00E52B62"/>
    <w:rsid w:val="00E561E2"/>
    <w:rsid w:val="00E573CC"/>
    <w:rsid w:val="00E6033F"/>
    <w:rsid w:val="00E6165A"/>
    <w:rsid w:val="00E625CB"/>
    <w:rsid w:val="00E635DA"/>
    <w:rsid w:val="00E635F0"/>
    <w:rsid w:val="00E638D6"/>
    <w:rsid w:val="00E6406B"/>
    <w:rsid w:val="00E65191"/>
    <w:rsid w:val="00E67382"/>
    <w:rsid w:val="00E73ED9"/>
    <w:rsid w:val="00E7453E"/>
    <w:rsid w:val="00E75809"/>
    <w:rsid w:val="00E81362"/>
    <w:rsid w:val="00E86F50"/>
    <w:rsid w:val="00E87C02"/>
    <w:rsid w:val="00E9056B"/>
    <w:rsid w:val="00E910B5"/>
    <w:rsid w:val="00E91F62"/>
    <w:rsid w:val="00E93819"/>
    <w:rsid w:val="00E944A7"/>
    <w:rsid w:val="00E948DE"/>
    <w:rsid w:val="00E96C35"/>
    <w:rsid w:val="00E96F2D"/>
    <w:rsid w:val="00E9753B"/>
    <w:rsid w:val="00EA0019"/>
    <w:rsid w:val="00EA0040"/>
    <w:rsid w:val="00EA078C"/>
    <w:rsid w:val="00EA1049"/>
    <w:rsid w:val="00EA1691"/>
    <w:rsid w:val="00EA1E83"/>
    <w:rsid w:val="00EA28CA"/>
    <w:rsid w:val="00EA3D98"/>
    <w:rsid w:val="00EA4476"/>
    <w:rsid w:val="00EA580C"/>
    <w:rsid w:val="00EA6885"/>
    <w:rsid w:val="00EA6895"/>
    <w:rsid w:val="00EB17A3"/>
    <w:rsid w:val="00EB357E"/>
    <w:rsid w:val="00EB3DB8"/>
    <w:rsid w:val="00EB4125"/>
    <w:rsid w:val="00EB4BEB"/>
    <w:rsid w:val="00EB4ED7"/>
    <w:rsid w:val="00EB6D46"/>
    <w:rsid w:val="00EB6E5C"/>
    <w:rsid w:val="00EB772C"/>
    <w:rsid w:val="00EB7E60"/>
    <w:rsid w:val="00EC0153"/>
    <w:rsid w:val="00EC0601"/>
    <w:rsid w:val="00EC061E"/>
    <w:rsid w:val="00EC1308"/>
    <w:rsid w:val="00EC1F5E"/>
    <w:rsid w:val="00EC3026"/>
    <w:rsid w:val="00EC3A5B"/>
    <w:rsid w:val="00EC5EDB"/>
    <w:rsid w:val="00EC61CD"/>
    <w:rsid w:val="00EC744D"/>
    <w:rsid w:val="00ED0E12"/>
    <w:rsid w:val="00ED16C2"/>
    <w:rsid w:val="00ED2E36"/>
    <w:rsid w:val="00ED3415"/>
    <w:rsid w:val="00ED68E0"/>
    <w:rsid w:val="00EE115B"/>
    <w:rsid w:val="00EE12C7"/>
    <w:rsid w:val="00EE1693"/>
    <w:rsid w:val="00EE2911"/>
    <w:rsid w:val="00EE2A29"/>
    <w:rsid w:val="00EE35E1"/>
    <w:rsid w:val="00EE65CD"/>
    <w:rsid w:val="00EE67EE"/>
    <w:rsid w:val="00EE6A4F"/>
    <w:rsid w:val="00EE7961"/>
    <w:rsid w:val="00EF0C04"/>
    <w:rsid w:val="00EF2003"/>
    <w:rsid w:val="00EF42D3"/>
    <w:rsid w:val="00EF4A59"/>
    <w:rsid w:val="00EF4AC9"/>
    <w:rsid w:val="00EF4C1E"/>
    <w:rsid w:val="00EF5211"/>
    <w:rsid w:val="00EF6D9D"/>
    <w:rsid w:val="00F01099"/>
    <w:rsid w:val="00F03A3C"/>
    <w:rsid w:val="00F03AA8"/>
    <w:rsid w:val="00F06417"/>
    <w:rsid w:val="00F072A6"/>
    <w:rsid w:val="00F07C50"/>
    <w:rsid w:val="00F10E29"/>
    <w:rsid w:val="00F11E00"/>
    <w:rsid w:val="00F11FE4"/>
    <w:rsid w:val="00F12B19"/>
    <w:rsid w:val="00F141B2"/>
    <w:rsid w:val="00F15BE4"/>
    <w:rsid w:val="00F15CEF"/>
    <w:rsid w:val="00F1724E"/>
    <w:rsid w:val="00F209FF"/>
    <w:rsid w:val="00F2316D"/>
    <w:rsid w:val="00F232BA"/>
    <w:rsid w:val="00F234BC"/>
    <w:rsid w:val="00F26863"/>
    <w:rsid w:val="00F3015A"/>
    <w:rsid w:val="00F3155B"/>
    <w:rsid w:val="00F3158F"/>
    <w:rsid w:val="00F320F9"/>
    <w:rsid w:val="00F32949"/>
    <w:rsid w:val="00F334F1"/>
    <w:rsid w:val="00F34ABC"/>
    <w:rsid w:val="00F36CA5"/>
    <w:rsid w:val="00F37D77"/>
    <w:rsid w:val="00F4483C"/>
    <w:rsid w:val="00F452F0"/>
    <w:rsid w:val="00F4582A"/>
    <w:rsid w:val="00F466F0"/>
    <w:rsid w:val="00F46CD6"/>
    <w:rsid w:val="00F47B69"/>
    <w:rsid w:val="00F47F77"/>
    <w:rsid w:val="00F52337"/>
    <w:rsid w:val="00F52B50"/>
    <w:rsid w:val="00F52CC1"/>
    <w:rsid w:val="00F551B8"/>
    <w:rsid w:val="00F55501"/>
    <w:rsid w:val="00F55EE7"/>
    <w:rsid w:val="00F56E2D"/>
    <w:rsid w:val="00F5786F"/>
    <w:rsid w:val="00F579E0"/>
    <w:rsid w:val="00F57EFD"/>
    <w:rsid w:val="00F57FD7"/>
    <w:rsid w:val="00F60B28"/>
    <w:rsid w:val="00F61073"/>
    <w:rsid w:val="00F6185D"/>
    <w:rsid w:val="00F62486"/>
    <w:rsid w:val="00F62FDB"/>
    <w:rsid w:val="00F6346A"/>
    <w:rsid w:val="00F64269"/>
    <w:rsid w:val="00F6430C"/>
    <w:rsid w:val="00F65061"/>
    <w:rsid w:val="00F6690B"/>
    <w:rsid w:val="00F67841"/>
    <w:rsid w:val="00F67E5A"/>
    <w:rsid w:val="00F70841"/>
    <w:rsid w:val="00F70944"/>
    <w:rsid w:val="00F71187"/>
    <w:rsid w:val="00F72EE7"/>
    <w:rsid w:val="00F7356D"/>
    <w:rsid w:val="00F73E51"/>
    <w:rsid w:val="00F74854"/>
    <w:rsid w:val="00F805B2"/>
    <w:rsid w:val="00F81337"/>
    <w:rsid w:val="00F81F2A"/>
    <w:rsid w:val="00F8245E"/>
    <w:rsid w:val="00F861A3"/>
    <w:rsid w:val="00F86FC9"/>
    <w:rsid w:val="00F90674"/>
    <w:rsid w:val="00F9151C"/>
    <w:rsid w:val="00F9159C"/>
    <w:rsid w:val="00F915A4"/>
    <w:rsid w:val="00F91A87"/>
    <w:rsid w:val="00F92E41"/>
    <w:rsid w:val="00F9373F"/>
    <w:rsid w:val="00F94C75"/>
    <w:rsid w:val="00F95252"/>
    <w:rsid w:val="00F976D2"/>
    <w:rsid w:val="00FA0357"/>
    <w:rsid w:val="00FA0B4C"/>
    <w:rsid w:val="00FA0CC0"/>
    <w:rsid w:val="00FA2350"/>
    <w:rsid w:val="00FA32F2"/>
    <w:rsid w:val="00FA4BAB"/>
    <w:rsid w:val="00FA5CCB"/>
    <w:rsid w:val="00FB0D43"/>
    <w:rsid w:val="00FB0F06"/>
    <w:rsid w:val="00FB438E"/>
    <w:rsid w:val="00FB48FB"/>
    <w:rsid w:val="00FB4E0D"/>
    <w:rsid w:val="00FB6ED8"/>
    <w:rsid w:val="00FC074E"/>
    <w:rsid w:val="00FC0E78"/>
    <w:rsid w:val="00FC1619"/>
    <w:rsid w:val="00FC268B"/>
    <w:rsid w:val="00FC2871"/>
    <w:rsid w:val="00FC3852"/>
    <w:rsid w:val="00FC3A20"/>
    <w:rsid w:val="00FC5B09"/>
    <w:rsid w:val="00FC768F"/>
    <w:rsid w:val="00FD03D7"/>
    <w:rsid w:val="00FD1581"/>
    <w:rsid w:val="00FD32AE"/>
    <w:rsid w:val="00FD3715"/>
    <w:rsid w:val="00FD4743"/>
    <w:rsid w:val="00FD4960"/>
    <w:rsid w:val="00FD5A31"/>
    <w:rsid w:val="00FD67F1"/>
    <w:rsid w:val="00FD76A6"/>
    <w:rsid w:val="00FD7BBF"/>
    <w:rsid w:val="00FE0801"/>
    <w:rsid w:val="00FE080E"/>
    <w:rsid w:val="00FE0939"/>
    <w:rsid w:val="00FE2AE1"/>
    <w:rsid w:val="00FE3B45"/>
    <w:rsid w:val="00FE3FA5"/>
    <w:rsid w:val="00FE4316"/>
    <w:rsid w:val="00FE5404"/>
    <w:rsid w:val="00FE68B3"/>
    <w:rsid w:val="00FF084A"/>
    <w:rsid w:val="00FF2C44"/>
    <w:rsid w:val="00FF4A01"/>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24942"/>
  <w15:docId w15:val="{C65CE927-C8C5-49CF-824A-B631751D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76AD"/>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List Paragraph"/>
    <w:basedOn w:val="a0"/>
    <w:uiPriority w:val="34"/>
    <w:qFormat/>
    <w:rsid w:val="00E10837"/>
    <w:pPr>
      <w:ind w:left="720"/>
      <w:contextualSpacing/>
    </w:pPr>
    <w:rPr>
      <w:sz w:val="20"/>
      <w:szCs w:val="20"/>
    </w:rPr>
  </w:style>
  <w:style w:type="paragraph" w:customStyle="1" w:styleId="35">
    <w:name w:val="Стиль3"/>
    <w:basedOn w:val="26"/>
    <w:rsid w:val="00B27A50"/>
    <w:pPr>
      <w:widowControl w:val="0"/>
      <w:tabs>
        <w:tab w:val="num" w:pos="1307"/>
      </w:tabs>
      <w:autoSpaceDE/>
      <w:autoSpaceDN/>
      <w:adjustRightInd w:val="0"/>
      <w:spacing w:after="0"/>
      <w:ind w:left="1080" w:firstLine="0"/>
    </w:pPr>
    <w:rPr>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32853228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7254879">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4083416">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ethics@rostele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25</Pages>
  <Words>7567</Words>
  <Characters>43136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50602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Сеськина Елена Петровна</cp:lastModifiedBy>
  <cp:revision>16</cp:revision>
  <cp:lastPrinted>2016-12-28T12:34:00Z</cp:lastPrinted>
  <dcterms:created xsi:type="dcterms:W3CDTF">2016-12-20T07:25:00Z</dcterms:created>
  <dcterms:modified xsi:type="dcterms:W3CDTF">2017-02-16T09:10:00Z</dcterms:modified>
</cp:coreProperties>
</file>